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t>ОБЪЯВЛЕНИЕ</w:t>
      </w:r>
    </w:p>
    <w:p w14:paraId="440585E1"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t>ОБ ОТКРЫТОМ КОНКУРСЕ</w:t>
      </w:r>
    </w:p>
    <w:p w14:paraId="22EDDC10" w14:textId="77777777" w:rsidR="00051B69" w:rsidRPr="00051B69" w:rsidRDefault="00051B69" w:rsidP="00051B69">
      <w:pPr>
        <w:widowControl w:val="0"/>
        <w:spacing w:after="160"/>
        <w:jc w:val="center"/>
        <w:rPr>
          <w:rFonts w:ascii="GHEA Grapalat" w:hAnsi="GHEA Grapalat"/>
        </w:rPr>
      </w:pPr>
    </w:p>
    <w:p w14:paraId="1A2004B1" w14:textId="221B1163" w:rsidR="00051B69" w:rsidRPr="00051B69" w:rsidRDefault="00051B69" w:rsidP="00051B69">
      <w:pPr>
        <w:widowControl w:val="0"/>
        <w:spacing w:after="160"/>
        <w:jc w:val="center"/>
        <w:rPr>
          <w:rFonts w:ascii="GHEA Grapalat" w:hAnsi="GHEA Grapalat"/>
          <w:lang w:val="hy-AM"/>
        </w:rPr>
      </w:pPr>
      <w:r w:rsidRPr="00051B69">
        <w:rPr>
          <w:rFonts w:ascii="GHEA Grapalat" w:hAnsi="GHEA Grapalat"/>
        </w:rPr>
        <w:t xml:space="preserve">Настоящий текст объявления утвержден Решением Оценочной Комиссии от </w:t>
      </w:r>
      <w:r w:rsidR="00CF296D">
        <w:rPr>
          <w:rFonts w:ascii="GHEA Grapalat" w:hAnsi="GHEA Grapalat"/>
          <w:highlight w:val="yellow"/>
          <w:lang w:val="hy-AM"/>
        </w:rPr>
        <w:t>12</w:t>
      </w:r>
      <w:r w:rsidR="00FB2BEA" w:rsidRPr="00DA6A5B">
        <w:rPr>
          <w:rFonts w:ascii="GHEA Grapalat" w:hAnsi="GHEA Grapalat"/>
          <w:highlight w:val="yellow"/>
          <w:lang w:val="hy-AM"/>
        </w:rPr>
        <w:t>.</w:t>
      </w:r>
      <w:r w:rsidR="00F721AA" w:rsidRPr="00DA6A5B">
        <w:rPr>
          <w:rFonts w:ascii="GHEA Grapalat" w:hAnsi="GHEA Grapalat"/>
          <w:highlight w:val="yellow"/>
          <w:lang w:val="hy-AM"/>
        </w:rPr>
        <w:t>02</w:t>
      </w:r>
      <w:r w:rsidRPr="00DA6A5B">
        <w:rPr>
          <w:rFonts w:ascii="GHEA Grapalat" w:hAnsi="GHEA Grapalat"/>
          <w:highlight w:val="yellow"/>
          <w:lang w:val="hy-AM"/>
        </w:rPr>
        <w:t>.</w:t>
      </w:r>
      <w:r w:rsidRPr="00DA6A5B">
        <w:rPr>
          <w:rFonts w:ascii="GHEA Grapalat" w:hAnsi="GHEA Grapalat"/>
          <w:highlight w:val="yellow"/>
        </w:rPr>
        <w:t>20</w:t>
      </w:r>
      <w:r w:rsidRPr="00DA6A5B">
        <w:rPr>
          <w:rFonts w:ascii="GHEA Grapalat" w:hAnsi="GHEA Grapalat"/>
          <w:highlight w:val="yellow"/>
          <w:lang w:val="hy-AM"/>
        </w:rPr>
        <w:t>2</w:t>
      </w:r>
      <w:r w:rsidR="00AD0062" w:rsidRPr="00DA6A5B">
        <w:rPr>
          <w:rFonts w:ascii="GHEA Grapalat" w:hAnsi="GHEA Grapalat"/>
          <w:highlight w:val="yellow"/>
          <w:lang w:val="hy-AM"/>
        </w:rPr>
        <w:t>6</w:t>
      </w:r>
      <w:r w:rsidRPr="00051B69">
        <w:rPr>
          <w:rFonts w:ascii="GHEA Grapalat" w:hAnsi="GHEA Grapalat"/>
        </w:rPr>
        <w:t xml:space="preserve"> года N </w:t>
      </w:r>
      <w:r w:rsidR="006B5894">
        <w:rPr>
          <w:rFonts w:ascii="GHEA Grapalat" w:hAnsi="GHEA Grapalat"/>
          <w:lang w:val="hy-AM"/>
        </w:rPr>
        <w:t>2</w:t>
      </w:r>
    </w:p>
    <w:p w14:paraId="5960BA97" w14:textId="783A5FC5" w:rsidR="00051B69" w:rsidRDefault="00051B69" w:rsidP="00051B69">
      <w:pPr>
        <w:widowControl w:val="0"/>
        <w:spacing w:after="160"/>
        <w:jc w:val="center"/>
        <w:rPr>
          <w:rFonts w:ascii="GHEA Grapalat" w:hAnsi="GHEA Grapalat"/>
        </w:rPr>
      </w:pPr>
      <w:r w:rsidRPr="00051B69">
        <w:rPr>
          <w:rFonts w:ascii="GHEA Grapalat" w:hAnsi="GHEA Grapalat"/>
        </w:rPr>
        <w:t xml:space="preserve">Код процедуры </w:t>
      </w:r>
      <w:r w:rsidR="00C428A0">
        <w:rPr>
          <w:rFonts w:ascii="GHEA Grapalat" w:hAnsi="GHEA Grapalat"/>
        </w:rPr>
        <w:t>ԵՔ-ԲՄԽԾՁԲ-</w:t>
      </w:r>
      <w:r w:rsidR="00DA6A5B">
        <w:rPr>
          <w:rFonts w:ascii="GHEA Grapalat" w:hAnsi="GHEA Grapalat"/>
        </w:rPr>
        <w:t>26/26</w:t>
      </w:r>
    </w:p>
    <w:p w14:paraId="5D247708" w14:textId="77777777" w:rsidR="007E6F04" w:rsidRPr="009044F1" w:rsidRDefault="007E6F04" w:rsidP="007E6F04">
      <w:pPr>
        <w:pStyle w:val="BodyTextIndent"/>
        <w:widowControl w:val="0"/>
        <w:spacing w:after="160" w:line="240" w:lineRule="auto"/>
        <w:ind w:firstLine="0"/>
        <w:jc w:val="center"/>
        <w:rPr>
          <w:rFonts w:ascii="GHEA Grapalat" w:hAnsi="GHEA Grapalat"/>
          <w:i w:val="0"/>
          <w:sz w:val="24"/>
          <w:szCs w:val="24"/>
        </w:rPr>
      </w:pPr>
    </w:p>
    <w:p w14:paraId="168AA46D" w14:textId="647E4674" w:rsidR="00051B69" w:rsidRPr="00051B69" w:rsidRDefault="00051B69" w:rsidP="00051B69">
      <w:pPr>
        <w:widowControl w:val="0"/>
        <w:spacing w:after="160" w:line="360" w:lineRule="auto"/>
        <w:ind w:firstLine="567"/>
        <w:jc w:val="both"/>
        <w:rPr>
          <w:rFonts w:ascii="GHEA Grapalat" w:hAnsi="GHEA Grapalat"/>
        </w:rPr>
      </w:pPr>
      <w:r w:rsidRPr="00051B69">
        <w:rPr>
          <w:rFonts w:ascii="GHEA Grapalat" w:hAnsi="GHEA Grapalat"/>
        </w:rPr>
        <w:t>Заказчик м</w:t>
      </w:r>
      <w:r w:rsidR="00D54B46">
        <w:rPr>
          <w:rFonts w:ascii="GHEA Grapalat" w:hAnsi="GHEA Grapalat"/>
        </w:rPr>
        <w:t>э</w:t>
      </w:r>
      <w:r w:rsidRPr="00051B69">
        <w:rPr>
          <w:rFonts w:ascii="GHEA Grapalat" w:hAnsi="GHEA Grapalat"/>
        </w:rPr>
        <w:t>рия г. Еревана находящийся по адресу: г. Ереван, Аргишти 1,</w:t>
      </w:r>
    </w:p>
    <w:p w14:paraId="5FD2AB29" w14:textId="0243E14B" w:rsidR="00051B69" w:rsidRPr="00051B69" w:rsidRDefault="00051B69" w:rsidP="00051B69">
      <w:pPr>
        <w:widowControl w:val="0"/>
        <w:spacing w:after="160"/>
        <w:ind w:firstLine="567"/>
        <w:jc w:val="both"/>
        <w:rPr>
          <w:rFonts w:ascii="GHEA Grapalat" w:hAnsi="GHEA Grapalat"/>
          <w:lang w:val="hy-AM"/>
        </w:rPr>
      </w:pPr>
      <w:r w:rsidRPr="00051B69">
        <w:rPr>
          <w:rFonts w:ascii="GHEA Grapalat" w:hAnsi="GHEA Grapalat"/>
        </w:rPr>
        <w:t xml:space="preserve">Объявляет </w:t>
      </w:r>
      <w:r w:rsidRPr="00C428A0">
        <w:rPr>
          <w:rFonts w:ascii="GHEA Grapalat" w:hAnsi="GHEA Grapalat"/>
        </w:rPr>
        <w:t>открытый конкурс,</w:t>
      </w:r>
      <w:r w:rsidRPr="00051B69">
        <w:rPr>
          <w:rFonts w:ascii="GHEA Grapalat" w:hAnsi="GHEA Grapalat"/>
        </w:rPr>
        <w:t xml:space="preserve"> который проводится одним этапом, посредством системы электронных закупок Armeps (</w:t>
      </w:r>
      <w:r w:rsidRPr="00051B69">
        <w:rPr>
          <w:rFonts w:ascii="GHEA Grapalat" w:hAnsi="GHEA Grapalat"/>
        </w:rPr>
        <w:fldChar w:fldCharType="begin"/>
      </w:r>
      <w:r w:rsidRPr="00051B69">
        <w:rPr>
          <w:rFonts w:ascii="GHEA Grapalat" w:hAnsi="GHEA Grapalat"/>
        </w:rPr>
        <w:instrText>HYPERLINK "http://www.armeps.am"</w:instrText>
      </w:r>
      <w:r w:rsidRPr="00051B69">
        <w:rPr>
          <w:rFonts w:ascii="GHEA Grapalat" w:hAnsi="GHEA Grapalat"/>
        </w:rPr>
      </w:r>
      <w:r w:rsidRPr="00051B69">
        <w:rPr>
          <w:rFonts w:ascii="GHEA Grapalat" w:hAnsi="GHEA Grapalat"/>
        </w:rPr>
        <w:fldChar w:fldCharType="separate"/>
      </w:r>
      <w:r w:rsidRPr="00051B69">
        <w:rPr>
          <w:rFonts w:ascii="GHEA Grapalat" w:hAnsi="GHEA Grapalat"/>
          <w:color w:val="0000FF"/>
          <w:u w:val="single"/>
        </w:rPr>
        <w:t>www.armeps.am</w:t>
      </w:r>
      <w:r w:rsidRPr="00051B69">
        <w:rPr>
          <w:rFonts w:ascii="GHEA Grapalat" w:hAnsi="GHEA Grapalat"/>
        </w:rPr>
        <w:fldChar w:fldCharType="end"/>
      </w:r>
      <w:r w:rsidRPr="00051B69">
        <w:rPr>
          <w:rFonts w:ascii="GHEA Grapalat" w:hAnsi="GHEA Grapalat"/>
        </w:rPr>
        <w:t>).</w:t>
      </w:r>
    </w:p>
    <w:p w14:paraId="2FFD1B43" w14:textId="7C048B5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Участнику, отобранному по итогам настоящей процедуры, в</w:t>
      </w:r>
      <w:r w:rsidRPr="00051B69">
        <w:rPr>
          <w:rFonts w:ascii="Courier New" w:hAnsi="Courier New" w:cs="Courier New"/>
          <w:lang w:val="en-US"/>
        </w:rPr>
        <w:t> </w:t>
      </w:r>
      <w:r w:rsidRPr="00051B69">
        <w:rPr>
          <w:rFonts w:ascii="GHEA Grapalat" w:hAnsi="GHEA Grapalat"/>
          <w:spacing w:val="6"/>
        </w:rPr>
        <w:t>установленном</w:t>
      </w:r>
      <w:r w:rsidRPr="00051B69">
        <w:rPr>
          <w:rFonts w:ascii="Courier New" w:hAnsi="Courier New" w:cs="Courier New"/>
          <w:spacing w:val="6"/>
          <w:lang w:val="en-US"/>
        </w:rPr>
        <w:t> </w:t>
      </w:r>
      <w:r w:rsidRPr="00051B69">
        <w:rPr>
          <w:rFonts w:ascii="GHEA Grapalat" w:hAnsi="GHEA Grapalat"/>
          <w:spacing w:val="6"/>
        </w:rPr>
        <w:t>порядке будет предложено заключить договор на поставку</w:t>
      </w:r>
      <w:r w:rsidRPr="00051B69">
        <w:rPr>
          <w:rFonts w:ascii="GHEA Grapalat" w:hAnsi="GHEA Grapalat"/>
          <w:spacing w:val="6"/>
          <w:lang w:val="hy-AM"/>
        </w:rPr>
        <w:t xml:space="preserve"> </w:t>
      </w:r>
      <w:r w:rsidRPr="00051B69">
        <w:rPr>
          <w:rFonts w:ascii="GHEA Grapalat" w:hAnsi="GHEA Grapalat"/>
          <w:b/>
          <w:bCs/>
        </w:rPr>
        <w:t xml:space="preserve">консалтинговых </w:t>
      </w:r>
      <w:r w:rsidRPr="00FB2BEA">
        <w:rPr>
          <w:rFonts w:ascii="GHEA Grapalat" w:hAnsi="GHEA Grapalat"/>
          <w:b/>
          <w:bCs/>
        </w:rPr>
        <w:t xml:space="preserve">услуг </w:t>
      </w:r>
      <w:r w:rsidR="00DA6A5B" w:rsidRPr="00DA6A5B">
        <w:rPr>
          <w:rFonts w:ascii="GHEA Grapalat" w:hAnsi="GHEA Grapalat"/>
          <w:b/>
          <w:bCs/>
          <w:iCs/>
          <w:lang w:val="hy-AM"/>
        </w:rPr>
        <w:t xml:space="preserve">по техническому контролю качества срочных и непредвиденных работ на территории Еревана </w:t>
      </w:r>
      <w:r w:rsidRPr="00051B69">
        <w:rPr>
          <w:rFonts w:ascii="GHEA Grapalat" w:hAnsi="GHEA Grapalat"/>
        </w:rPr>
        <w:t>(далее — договор).</w:t>
      </w:r>
    </w:p>
    <w:p w14:paraId="1C0BAB3D"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051B69">
        <w:rPr>
          <w:rFonts w:ascii="Courier New" w:hAnsi="Courier New" w:cs="Courier New"/>
          <w:lang w:val="en-US"/>
        </w:rPr>
        <w:t> </w:t>
      </w:r>
      <w:r w:rsidRPr="00051B69">
        <w:rPr>
          <w:rFonts w:ascii="GHEA Grapalat" w:hAnsi="GHEA Grapalat"/>
        </w:rPr>
        <w:t>настоящей процедуре.</w:t>
      </w:r>
    </w:p>
    <w:p w14:paraId="06B50B18"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51B69" w:rsidDel="00052084">
        <w:rPr>
          <w:rFonts w:ascii="GHEA Grapalat" w:hAnsi="GHEA Grapalat"/>
        </w:rPr>
        <w:t xml:space="preserve"> </w:t>
      </w:r>
    </w:p>
    <w:p w14:paraId="6A775994" w14:textId="77777777" w:rsidR="00051B69" w:rsidRPr="00051B69" w:rsidRDefault="00051B69" w:rsidP="00051B69">
      <w:pPr>
        <w:widowControl w:val="0"/>
        <w:spacing w:after="160"/>
        <w:ind w:firstLine="567"/>
        <w:jc w:val="both"/>
        <w:rPr>
          <w:rFonts w:ascii="GHEA Grapalat" w:hAnsi="GHEA Grapalat"/>
          <w:spacing w:val="-6"/>
          <w:lang w:val="hy-AM"/>
        </w:rPr>
      </w:pPr>
      <w:r w:rsidRPr="00051B69">
        <w:rPr>
          <w:rFonts w:ascii="GHEA Grapalat" w:hAnsi="GHEA Grapalat"/>
        </w:rPr>
        <w:t>Отобранный</w:t>
      </w:r>
      <w:r w:rsidRPr="00051B69">
        <w:rPr>
          <w:rFonts w:ascii="GHEA Grapalat" w:hAnsi="GHEA Grapalat"/>
          <w:spacing w:val="-6"/>
        </w:rPr>
        <w:t xml:space="preserve"> участник определяется в соответствии с частью 2 статьи 44 Закона </w:t>
      </w:r>
      <w:r w:rsidRPr="00051B69">
        <w:rPr>
          <w:rFonts w:ascii="GHEA Grapalat" w:hAnsi="GHEA Grapalat"/>
        </w:rPr>
        <w:t xml:space="preserve">РА "О закупках" </w:t>
      </w:r>
      <w:r w:rsidRPr="00051B69">
        <w:rPr>
          <w:rFonts w:ascii="GHEA Grapalat" w:hAnsi="GHEA Grapalat"/>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051B69">
        <w:rPr>
          <w:rFonts w:ascii="GHEA Grapalat" w:hAnsi="GHEA Grapalat"/>
          <w:spacing w:val="-6"/>
          <w:lang w:val="hy-AM"/>
        </w:rPr>
        <w:t>.</w:t>
      </w:r>
    </w:p>
    <w:p w14:paraId="7FB47600" w14:textId="77777777" w:rsidR="00051B69" w:rsidRPr="00051B69" w:rsidRDefault="00051B69" w:rsidP="00051B69">
      <w:pPr>
        <w:widowControl w:val="0"/>
        <w:spacing w:after="160"/>
        <w:ind w:firstLine="567"/>
        <w:jc w:val="both"/>
        <w:rPr>
          <w:rFonts w:ascii="GHEA Grapalat" w:hAnsi="GHEA Grapalat"/>
          <w:spacing w:val="-6"/>
        </w:rPr>
      </w:pPr>
      <w:r w:rsidRPr="00051B69">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051B69">
        <w:rPr>
          <w:rFonts w:ascii="Courier New" w:hAnsi="Courier New" w:cs="Courier New"/>
          <w:spacing w:val="-6"/>
          <w:lang w:val="en-US"/>
        </w:rPr>
        <w:t> </w:t>
      </w:r>
      <w:r w:rsidRPr="00051B69">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45D4E454"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rsidRPr="00051B69">
        <w:rPr>
          <w:rFonts w:ascii="Arial LatArm" w:hAnsi="Arial LatArm"/>
          <w:i/>
          <w:sz w:val="20"/>
          <w:szCs w:val="20"/>
        </w:rPr>
        <w:fldChar w:fldCharType="begin"/>
      </w:r>
      <w:r w:rsidRPr="00051B69">
        <w:rPr>
          <w:rFonts w:ascii="Arial LatArm" w:hAnsi="Arial LatArm"/>
          <w:i/>
          <w:sz w:val="20"/>
          <w:szCs w:val="20"/>
        </w:rPr>
        <w:instrText>HYPERLINK "http://www.armeps.am/" \h</w:instrText>
      </w:r>
      <w:r w:rsidRPr="00051B69">
        <w:rPr>
          <w:rFonts w:ascii="Arial LatArm" w:hAnsi="Arial LatArm"/>
          <w:i/>
          <w:sz w:val="20"/>
          <w:szCs w:val="20"/>
        </w:rPr>
      </w:r>
      <w:r w:rsidRPr="00051B69">
        <w:rPr>
          <w:rFonts w:ascii="Arial LatArm" w:hAnsi="Arial LatArm"/>
          <w:i/>
          <w:sz w:val="20"/>
          <w:szCs w:val="20"/>
        </w:rPr>
        <w:fldChar w:fldCharType="separate"/>
      </w:r>
      <w:r w:rsidRPr="00051B69">
        <w:rPr>
          <w:rFonts w:ascii="GHEA Grapalat" w:hAnsi="GHEA Grapalat"/>
        </w:rPr>
        <w:t>www.armeps.am</w:t>
      </w:r>
      <w:r w:rsidRPr="00051B69">
        <w:rPr>
          <w:rFonts w:ascii="Arial LatArm" w:hAnsi="Arial LatArm"/>
          <w:i/>
          <w:sz w:val="20"/>
          <w:szCs w:val="20"/>
        </w:rPr>
        <w:fldChar w:fldCharType="end"/>
      </w:r>
      <w:r w:rsidRPr="00051B69">
        <w:rPr>
          <w:rFonts w:ascii="GHEA Grapalat" w:hAnsi="GHEA Grapalat"/>
        </w:rPr>
        <w:t xml:space="preserve">), </w:t>
      </w:r>
      <w:r w:rsidRPr="00051B69">
        <w:rPr>
          <w:rFonts w:ascii="GHEA Grapalat" w:hAnsi="GHEA Grapalat"/>
          <w:b/>
          <w:bCs/>
        </w:rPr>
        <w:t xml:space="preserve">до </w:t>
      </w:r>
      <w:r w:rsidR="00F721AA">
        <w:rPr>
          <w:rFonts w:ascii="GHEA Grapalat" w:hAnsi="GHEA Grapalat"/>
          <w:b/>
          <w:bCs/>
          <w:sz w:val="20"/>
          <w:szCs w:val="20"/>
          <w:lang w:val="af-ZA"/>
        </w:rPr>
        <w:t>09:00</w:t>
      </w:r>
      <w:r w:rsidRPr="00051B69">
        <w:rPr>
          <w:rFonts w:ascii="GHEA Grapalat" w:hAnsi="GHEA Grapalat"/>
          <w:b/>
          <w:bCs/>
        </w:rPr>
        <w:t xml:space="preserve"> часов </w:t>
      </w:r>
      <w:r w:rsidR="004E0048" w:rsidRPr="004E0048">
        <w:rPr>
          <w:rFonts w:ascii="GHEA Grapalat" w:hAnsi="GHEA Grapalat"/>
          <w:b/>
          <w:bCs/>
          <w:lang w:val="hy-AM"/>
        </w:rPr>
        <w:t>16.03.2026</w:t>
      </w:r>
      <w:r w:rsidR="006B5894">
        <w:rPr>
          <w:rFonts w:ascii="GHEA Grapalat" w:hAnsi="GHEA Grapalat"/>
          <w:b/>
          <w:bCs/>
          <w:lang w:val="hy-AM"/>
        </w:rPr>
        <w:t>г</w:t>
      </w:r>
      <w:r w:rsidRPr="00051B69">
        <w:rPr>
          <w:rFonts w:ascii="GHEA Grapalat" w:hAnsi="GHEA Grapalat"/>
          <w:b/>
          <w:bCs/>
        </w:rPr>
        <w:t>.</w:t>
      </w:r>
      <w:r w:rsidRPr="00051B69">
        <w:rPr>
          <w:rFonts w:ascii="GHEA Grapalat" w:hAnsi="GHEA Grapalat"/>
        </w:rPr>
        <w:t>.</w:t>
      </w:r>
    </w:p>
    <w:p w14:paraId="68B2EA95"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Кроме армянского языка заявки могут быть поданы также на английском или русском языке.</w:t>
      </w:r>
    </w:p>
    <w:p w14:paraId="32DE373D" w14:textId="5775DD1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00F721AA">
        <w:rPr>
          <w:rFonts w:ascii="GHEA Grapalat" w:hAnsi="GHEA Grapalat"/>
          <w:b/>
          <w:bCs/>
          <w:sz w:val="20"/>
          <w:szCs w:val="20"/>
          <w:lang w:val="af-ZA"/>
        </w:rPr>
        <w:t>09:00</w:t>
      </w:r>
      <w:r w:rsidRPr="00051B69">
        <w:rPr>
          <w:rFonts w:ascii="GHEA Grapalat" w:hAnsi="GHEA Grapalat"/>
          <w:b/>
          <w:bCs/>
        </w:rPr>
        <w:t xml:space="preserve"> часов </w:t>
      </w:r>
      <w:r w:rsidR="004E0048">
        <w:rPr>
          <w:rFonts w:ascii="GHEA Grapalat" w:hAnsi="GHEA Grapalat"/>
          <w:b/>
          <w:bCs/>
          <w:lang w:val="hy-AM"/>
        </w:rPr>
        <w:t>16.03.2026</w:t>
      </w:r>
      <w:r w:rsidR="006B5894">
        <w:rPr>
          <w:rFonts w:ascii="GHEA Grapalat" w:hAnsi="GHEA Grapalat"/>
          <w:b/>
          <w:bCs/>
          <w:lang w:val="hy-AM"/>
        </w:rPr>
        <w:t>г</w:t>
      </w:r>
      <w:r w:rsidRPr="00051B69">
        <w:rPr>
          <w:rFonts w:ascii="GHEA Grapalat" w:hAnsi="GHEA Grapalat"/>
          <w:b/>
          <w:bCs/>
        </w:rPr>
        <w:t>.</w:t>
      </w:r>
      <w:r w:rsidRPr="00051B69">
        <w:rPr>
          <w:rFonts w:ascii="GHEA Grapalat" w:hAnsi="GHEA Grapalat"/>
        </w:rPr>
        <w:t>.</w:t>
      </w:r>
    </w:p>
    <w:p w14:paraId="11F9E239"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Обжалование данной процедуры осуществляется в порядке, установленном законом РА "О закупках" и гражданским процессуальным кодексом РА.</w:t>
      </w:r>
    </w:p>
    <w:p w14:paraId="3A686DFD" w14:textId="3C6C24F3" w:rsidR="00051B69" w:rsidRPr="00051B69" w:rsidRDefault="00051B69" w:rsidP="00051B69">
      <w:pPr>
        <w:ind w:firstLine="567"/>
        <w:jc w:val="both"/>
        <w:rPr>
          <w:rFonts w:ascii="GHEA Grapalat" w:hAnsi="GHEA Grapalat"/>
        </w:rPr>
      </w:pPr>
      <w:r w:rsidRPr="00051B69">
        <w:rPr>
          <w:rFonts w:ascii="GHEA Grapalat" w:hAnsi="GHEA Grapalat"/>
        </w:rPr>
        <w:t xml:space="preserve">Для получения дополнительной информации, связанной с настоящим объявлением, можно обратиться к секретарю Оценочной комиссии </w:t>
      </w:r>
      <w:r w:rsidR="00CD0DEF">
        <w:rPr>
          <w:rFonts w:ascii="GHEA Grapalat" w:hAnsi="GHEA Grapalat"/>
        </w:rPr>
        <w:t>А. Амирханян</w:t>
      </w:r>
      <w:r w:rsidRPr="00051B69">
        <w:rPr>
          <w:rFonts w:ascii="GHEA Grapalat" w:hAnsi="GHEA Grapalat"/>
        </w:rPr>
        <w:t>.</w:t>
      </w:r>
    </w:p>
    <w:p w14:paraId="53504F1D" w14:textId="77777777" w:rsidR="00051B69" w:rsidRPr="00051B69" w:rsidRDefault="00051B69" w:rsidP="00051B69">
      <w:pPr>
        <w:spacing w:after="160"/>
        <w:jc w:val="both"/>
        <w:rPr>
          <w:rFonts w:ascii="GHEA Grapalat" w:hAnsi="GHEA Grapalat"/>
        </w:rPr>
      </w:pPr>
    </w:p>
    <w:p w14:paraId="4AF7DAF5" w14:textId="7A9533AC" w:rsidR="00051B69" w:rsidRPr="00051B69" w:rsidRDefault="00051B69" w:rsidP="00051B69">
      <w:pPr>
        <w:tabs>
          <w:tab w:val="left" w:pos="1350"/>
        </w:tabs>
        <w:ind w:firstLine="90"/>
        <w:jc w:val="both"/>
        <w:rPr>
          <w:rFonts w:ascii="GHEA Grapalat" w:hAnsi="GHEA Grapalat"/>
          <w:lang w:val="hy-AM"/>
        </w:rPr>
      </w:pPr>
      <w:r w:rsidRPr="00051B69">
        <w:rPr>
          <w:rFonts w:ascii="GHEA Grapalat" w:hAnsi="GHEA Grapalat"/>
          <w:b/>
        </w:rPr>
        <w:t>Телефон`</w:t>
      </w:r>
      <w:r w:rsidRPr="00051B69">
        <w:rPr>
          <w:rFonts w:ascii="GHEA Grapalat" w:hAnsi="GHEA Grapalat"/>
        </w:rPr>
        <w:t xml:space="preserve"> 011514</w:t>
      </w:r>
      <w:r w:rsidR="00CD0DEF">
        <w:rPr>
          <w:rFonts w:ascii="GHEA Grapalat" w:hAnsi="GHEA Grapalat"/>
          <w:lang w:val="hy-AM"/>
        </w:rPr>
        <w:t>001-317</w:t>
      </w:r>
    </w:p>
    <w:p w14:paraId="2197D786" w14:textId="76940879" w:rsidR="00051B69" w:rsidRPr="00051B69" w:rsidRDefault="00051B69" w:rsidP="00051B69">
      <w:pPr>
        <w:tabs>
          <w:tab w:val="left" w:pos="1350"/>
        </w:tabs>
        <w:ind w:firstLine="90"/>
        <w:jc w:val="both"/>
        <w:rPr>
          <w:rFonts w:ascii="GHEA Grapalat" w:hAnsi="GHEA Grapalat"/>
        </w:rPr>
      </w:pPr>
      <w:r w:rsidRPr="00051B69">
        <w:rPr>
          <w:rFonts w:ascii="GHEA Grapalat" w:hAnsi="GHEA Grapalat"/>
          <w:b/>
        </w:rPr>
        <w:t xml:space="preserve">Электронная почта` </w:t>
      </w:r>
      <w:r w:rsidRPr="00051B69">
        <w:rPr>
          <w:rFonts w:ascii="GHEA Grapalat" w:hAnsi="GHEA Grapalat"/>
        </w:rPr>
        <w:t xml:space="preserve"> </w:t>
      </w:r>
      <w:proofErr w:type="spellStart"/>
      <w:r w:rsidR="00CD0DEF">
        <w:rPr>
          <w:rFonts w:ascii="GHEA Grapalat" w:hAnsi="GHEA Grapalat"/>
          <w:lang w:val="en-US"/>
        </w:rPr>
        <w:t>anahit</w:t>
      </w:r>
      <w:proofErr w:type="spellEnd"/>
      <w:r w:rsidR="00CD0DEF" w:rsidRPr="00CD0DEF">
        <w:rPr>
          <w:rFonts w:ascii="GHEA Grapalat" w:hAnsi="GHEA Grapalat"/>
        </w:rPr>
        <w:t>.</w:t>
      </w:r>
      <w:proofErr w:type="spellStart"/>
      <w:r w:rsidR="00CD0DEF">
        <w:rPr>
          <w:rFonts w:ascii="GHEA Grapalat" w:hAnsi="GHEA Grapalat"/>
          <w:lang w:val="en-US"/>
        </w:rPr>
        <w:t>amirkhanyan</w:t>
      </w:r>
      <w:proofErr w:type="spellEnd"/>
      <w:r w:rsidR="00C428A0" w:rsidRPr="00C428A0">
        <w:rPr>
          <w:rFonts w:ascii="GHEA Grapalat" w:hAnsi="GHEA Grapalat"/>
        </w:rPr>
        <w:t>@</w:t>
      </w:r>
      <w:proofErr w:type="spellStart"/>
      <w:r w:rsidR="00C428A0">
        <w:rPr>
          <w:rFonts w:ascii="GHEA Grapalat" w:hAnsi="GHEA Grapalat"/>
          <w:lang w:val="en-US"/>
        </w:rPr>
        <w:t>yerevan</w:t>
      </w:r>
      <w:proofErr w:type="spellEnd"/>
      <w:r w:rsidR="00C428A0" w:rsidRPr="00C428A0">
        <w:rPr>
          <w:rFonts w:ascii="GHEA Grapalat" w:hAnsi="GHEA Grapalat"/>
        </w:rPr>
        <w:t>.</w:t>
      </w:r>
      <w:r w:rsidR="00C428A0">
        <w:rPr>
          <w:rFonts w:ascii="GHEA Grapalat" w:hAnsi="GHEA Grapalat"/>
          <w:lang w:val="en-US"/>
        </w:rPr>
        <w:t>am</w:t>
      </w:r>
    </w:p>
    <w:p w14:paraId="59340672" w14:textId="77777777" w:rsidR="00051B69" w:rsidRPr="00051B69" w:rsidRDefault="00051B69" w:rsidP="00051B69">
      <w:pPr>
        <w:tabs>
          <w:tab w:val="left" w:pos="1350"/>
        </w:tabs>
        <w:ind w:firstLine="90"/>
        <w:jc w:val="both"/>
        <w:rPr>
          <w:rFonts w:ascii="GHEA Grapalat" w:hAnsi="GHEA Grapalat"/>
        </w:rPr>
      </w:pPr>
      <w:r w:rsidRPr="00051B69">
        <w:rPr>
          <w:rFonts w:ascii="GHEA Grapalat" w:hAnsi="GHEA Grapalat"/>
          <w:b/>
        </w:rPr>
        <w:t>Заказчик`</w:t>
      </w:r>
      <w:r w:rsidRPr="00051B69">
        <w:rPr>
          <w:rFonts w:ascii="GHEA Grapalat" w:hAnsi="GHEA Grapalat"/>
        </w:rPr>
        <w:t xml:space="preserve">  Мэрия  г.Еревана</w:t>
      </w:r>
    </w:p>
    <w:p w14:paraId="3BE82A4B" w14:textId="77777777" w:rsidR="00051B69" w:rsidRPr="00051B69" w:rsidRDefault="00051B69" w:rsidP="00051B69">
      <w:pPr>
        <w:widowControl w:val="0"/>
        <w:spacing w:after="160"/>
        <w:ind w:left="3969"/>
        <w:jc w:val="both"/>
        <w:rPr>
          <w:rFonts w:ascii="GHEA Grapalat" w:hAnsi="GHEA Grapalat"/>
          <w:sz w:val="16"/>
          <w:szCs w:val="16"/>
        </w:rPr>
      </w:pPr>
      <w:r w:rsidRPr="00051B69">
        <w:rPr>
          <w:rFonts w:ascii="GHEA Grapalat" w:hAnsi="GHEA Grapalat" w:cs="Sylfaen"/>
          <w:b/>
          <w:i/>
          <w:sz w:val="20"/>
          <w:szCs w:val="20"/>
        </w:rPr>
        <w:br w:type="page"/>
      </w:r>
    </w:p>
    <w:p w14:paraId="54AB41C8" w14:textId="77777777" w:rsidR="00051B69" w:rsidRPr="00051B69" w:rsidRDefault="00051B69" w:rsidP="00051B69">
      <w:pPr>
        <w:widowControl w:val="0"/>
        <w:spacing w:after="160"/>
        <w:ind w:right="-7" w:firstLine="567"/>
        <w:jc w:val="center"/>
        <w:rPr>
          <w:rFonts w:ascii="GHEA Grapalat" w:hAnsi="GHEA Grapalat"/>
        </w:rPr>
      </w:pPr>
    </w:p>
    <w:p w14:paraId="49077AE2" w14:textId="77777777" w:rsidR="00051B69" w:rsidRPr="00051B69" w:rsidRDefault="00051B69" w:rsidP="00051B69">
      <w:pPr>
        <w:widowControl w:val="0"/>
        <w:spacing w:after="160"/>
        <w:ind w:right="-7" w:firstLine="567"/>
        <w:jc w:val="center"/>
        <w:rPr>
          <w:rFonts w:ascii="GHEA Grapalat" w:hAnsi="GHEA Grapalat"/>
        </w:rPr>
      </w:pPr>
    </w:p>
    <w:p w14:paraId="3F021927" w14:textId="77777777" w:rsidR="00051B69" w:rsidRPr="00051B69" w:rsidRDefault="00051B69" w:rsidP="00051B69">
      <w:pPr>
        <w:widowControl w:val="0"/>
        <w:spacing w:after="160"/>
        <w:ind w:right="-7" w:firstLine="567"/>
        <w:jc w:val="center"/>
        <w:rPr>
          <w:rFonts w:ascii="GHEA Grapalat" w:hAnsi="GHEA Grapalat"/>
        </w:rPr>
      </w:pPr>
    </w:p>
    <w:p w14:paraId="4E8BB9F8" w14:textId="77777777" w:rsidR="00051B69" w:rsidRPr="00051B69" w:rsidRDefault="00051B69" w:rsidP="00051B69">
      <w:pPr>
        <w:widowControl w:val="0"/>
        <w:spacing w:after="160"/>
        <w:ind w:right="-7" w:firstLine="567"/>
        <w:jc w:val="center"/>
        <w:rPr>
          <w:rFonts w:ascii="GHEA Grapalat" w:hAnsi="GHEA Grapalat"/>
        </w:rPr>
      </w:pPr>
    </w:p>
    <w:p w14:paraId="616A3FE6" w14:textId="77777777" w:rsidR="00051B69" w:rsidRPr="00051B69" w:rsidRDefault="00051B69" w:rsidP="00051B69">
      <w:pPr>
        <w:widowControl w:val="0"/>
        <w:spacing w:after="160"/>
        <w:ind w:right="-7" w:firstLine="567"/>
        <w:jc w:val="center"/>
        <w:rPr>
          <w:rFonts w:ascii="GHEA Grapalat" w:hAnsi="GHEA Grapalat"/>
        </w:rPr>
      </w:pPr>
    </w:p>
    <w:p w14:paraId="44224E78" w14:textId="77777777" w:rsidR="00051B69" w:rsidRPr="00051B69" w:rsidRDefault="00051B69" w:rsidP="00051B69">
      <w:pPr>
        <w:widowControl w:val="0"/>
        <w:spacing w:after="160"/>
        <w:ind w:right="-7" w:firstLine="567"/>
        <w:jc w:val="center"/>
        <w:rPr>
          <w:rFonts w:ascii="GHEA Grapalat" w:hAnsi="GHEA Grapalat"/>
        </w:rPr>
      </w:pPr>
      <w:r w:rsidRPr="00051B69">
        <w:rPr>
          <w:rFonts w:ascii="GHEA Grapalat" w:hAnsi="GHEA Grapalat"/>
          <w:i/>
        </w:rPr>
        <w:t>Мэрия г. Еревана</w:t>
      </w:r>
    </w:p>
    <w:p w14:paraId="73292B5B" w14:textId="77777777" w:rsidR="00051B69" w:rsidRPr="00051B69" w:rsidRDefault="00051B69" w:rsidP="00051B69">
      <w:pPr>
        <w:widowControl w:val="0"/>
        <w:spacing w:after="160"/>
        <w:ind w:right="-7" w:firstLine="567"/>
        <w:jc w:val="center"/>
        <w:rPr>
          <w:rFonts w:ascii="GHEA Grapalat" w:hAnsi="GHEA Grapalat"/>
        </w:rPr>
      </w:pPr>
    </w:p>
    <w:p w14:paraId="0D713321" w14:textId="77777777" w:rsidR="00051B69" w:rsidRPr="00051B69" w:rsidRDefault="00051B69" w:rsidP="00051B69">
      <w:pPr>
        <w:widowControl w:val="0"/>
        <w:spacing w:after="160"/>
        <w:ind w:right="-7" w:firstLine="567"/>
        <w:jc w:val="center"/>
        <w:rPr>
          <w:rFonts w:ascii="GHEA Grapalat" w:hAnsi="GHEA Grapalat"/>
        </w:rPr>
      </w:pPr>
    </w:p>
    <w:p w14:paraId="4AC33036" w14:textId="77777777" w:rsidR="00051B69" w:rsidRPr="00051B69" w:rsidRDefault="00051B69" w:rsidP="00051B69">
      <w:pPr>
        <w:widowControl w:val="0"/>
        <w:spacing w:after="160"/>
        <w:ind w:right="-7" w:firstLine="567"/>
        <w:jc w:val="center"/>
        <w:rPr>
          <w:rFonts w:ascii="GHEA Grapalat" w:hAnsi="GHEA Grapalat"/>
        </w:rPr>
      </w:pPr>
    </w:p>
    <w:p w14:paraId="3D1D5C70" w14:textId="77777777" w:rsidR="00051B69" w:rsidRPr="00051B69" w:rsidRDefault="00051B69" w:rsidP="00051B69">
      <w:pPr>
        <w:widowControl w:val="0"/>
        <w:spacing w:after="160"/>
        <w:ind w:right="-7" w:firstLine="567"/>
        <w:jc w:val="center"/>
        <w:rPr>
          <w:rFonts w:ascii="GHEA Grapalat" w:hAnsi="GHEA Grapalat" w:cs="Sylfaen"/>
        </w:rPr>
      </w:pPr>
      <w:r w:rsidRPr="00051B69">
        <w:rPr>
          <w:rFonts w:ascii="GHEA Grapalat" w:hAnsi="GHEA Grapalat"/>
        </w:rPr>
        <w:t>ПРИГЛАШЕНИЕ</w:t>
      </w:r>
    </w:p>
    <w:p w14:paraId="2A6FFFD8" w14:textId="77777777" w:rsidR="00051B69" w:rsidRPr="00051B69" w:rsidRDefault="00051B69" w:rsidP="00051B69">
      <w:pPr>
        <w:widowControl w:val="0"/>
        <w:spacing w:after="160"/>
        <w:ind w:right="-7" w:firstLine="567"/>
        <w:jc w:val="center"/>
        <w:rPr>
          <w:rFonts w:ascii="GHEA Grapalat" w:hAnsi="GHEA Grapalat" w:cs="Sylfaen"/>
        </w:rPr>
      </w:pPr>
    </w:p>
    <w:p w14:paraId="25B6BC11" w14:textId="77777777" w:rsidR="00051B69" w:rsidRPr="00051B69" w:rsidRDefault="00051B69" w:rsidP="00051B69">
      <w:pPr>
        <w:widowControl w:val="0"/>
        <w:spacing w:after="160"/>
        <w:ind w:right="-7" w:firstLine="567"/>
        <w:jc w:val="center"/>
        <w:rPr>
          <w:rFonts w:ascii="GHEA Grapalat" w:hAnsi="GHEA Grapalat" w:cs="Sylfaen"/>
        </w:rPr>
      </w:pPr>
    </w:p>
    <w:p w14:paraId="6E598D4C" w14:textId="77777777" w:rsidR="00051B69" w:rsidRPr="00051B69" w:rsidRDefault="00051B69" w:rsidP="00051B69">
      <w:pPr>
        <w:widowControl w:val="0"/>
        <w:spacing w:after="160"/>
        <w:ind w:right="-7" w:firstLine="567"/>
        <w:jc w:val="center"/>
        <w:rPr>
          <w:rFonts w:ascii="GHEA Grapalat" w:hAnsi="GHEA Grapalat" w:cs="Sylfaen"/>
        </w:rPr>
      </w:pPr>
    </w:p>
    <w:p w14:paraId="7C8E947E" w14:textId="302904E6" w:rsidR="00051B69" w:rsidRPr="00051B69" w:rsidRDefault="00051B69" w:rsidP="00051B69">
      <w:pPr>
        <w:widowControl w:val="0"/>
        <w:spacing w:after="160"/>
        <w:ind w:right="-7"/>
        <w:jc w:val="center"/>
        <w:rPr>
          <w:rFonts w:ascii="GHEA Grapalat" w:hAnsi="GHEA Grapalat"/>
        </w:rPr>
      </w:pPr>
      <w:r w:rsidRPr="00051B69">
        <w:rPr>
          <w:rFonts w:ascii="GHEA Grapalat" w:hAnsi="GHEA Grapalat"/>
        </w:rPr>
        <w:t xml:space="preserve">НА ОТКРЫТЫЙ КОНКУРС, ОБЪЯВЛЕННЫЙ С ЦЕЛЬЮ </w:t>
      </w:r>
      <w:r w:rsidR="001B7D6B" w:rsidRPr="00051B69">
        <w:rPr>
          <w:rFonts w:ascii="GHEA Grapalat" w:hAnsi="GHEA Grapalat"/>
        </w:rPr>
        <w:t xml:space="preserve">ПРИОБРЕТЕНИЯ КОНСАЛТИНГОВЫХ УСЛУГ </w:t>
      </w:r>
      <w:r w:rsidR="00DA6A5B" w:rsidRPr="00DA6A5B">
        <w:rPr>
          <w:rFonts w:ascii="GHEA Grapalat" w:hAnsi="GHEA Grapalat"/>
        </w:rPr>
        <w:t>ПО ТЕХНИЧЕСКОМУ КОНТРОЛЮ КАЧЕСТВА СРОЧНЫХ И НЕПРЕДВИДЕННЫХ РАБОТ НА ТЕРРИТОРИИ ЕРЕВАНА</w:t>
      </w:r>
    </w:p>
    <w:p w14:paraId="04E39798" w14:textId="77777777" w:rsidR="00051B69" w:rsidRPr="00051B69" w:rsidRDefault="00051B69" w:rsidP="00051B69">
      <w:pPr>
        <w:widowControl w:val="0"/>
        <w:spacing w:after="160"/>
        <w:ind w:right="-7" w:firstLine="567"/>
        <w:jc w:val="center"/>
        <w:rPr>
          <w:rFonts w:ascii="GHEA Grapalat" w:hAnsi="GHEA Grapalat"/>
        </w:rPr>
      </w:pPr>
    </w:p>
    <w:p w14:paraId="2A3B5266" w14:textId="77777777" w:rsidR="00051B69" w:rsidRPr="00051B69" w:rsidRDefault="00051B69" w:rsidP="00051B69">
      <w:pPr>
        <w:widowControl w:val="0"/>
        <w:spacing w:after="160"/>
        <w:ind w:right="-7" w:firstLine="567"/>
        <w:jc w:val="center"/>
        <w:rPr>
          <w:rFonts w:ascii="GHEA Grapalat" w:hAnsi="GHEA Grapalat"/>
        </w:rPr>
      </w:pPr>
    </w:p>
    <w:p w14:paraId="40D4E507" w14:textId="77777777" w:rsidR="00051B69" w:rsidRPr="00051B69" w:rsidRDefault="00051B69" w:rsidP="00051B69">
      <w:pPr>
        <w:rPr>
          <w:rFonts w:ascii="GHEA Grapalat" w:hAnsi="GHEA Grapalat"/>
        </w:rPr>
      </w:pPr>
      <w:r w:rsidRPr="00051B69">
        <w:rPr>
          <w:rFonts w:ascii="GHEA Grapalat" w:hAnsi="GHEA Grapalat"/>
        </w:rPr>
        <w:br w:type="page"/>
      </w:r>
    </w:p>
    <w:p w14:paraId="42630C71" w14:textId="77777777" w:rsidR="00051B69" w:rsidRPr="00051B69" w:rsidRDefault="00051B69" w:rsidP="00051B69">
      <w:pPr>
        <w:widowControl w:val="0"/>
        <w:spacing w:after="160"/>
        <w:ind w:firstLine="567"/>
        <w:jc w:val="both"/>
        <w:rPr>
          <w:rFonts w:ascii="GHEA Grapalat" w:hAnsi="GHEA Grapalat" w:cs="Sylfaen"/>
          <w:i/>
        </w:rPr>
      </w:pPr>
      <w:r w:rsidRPr="00051B69">
        <w:rPr>
          <w:rFonts w:ascii="GHEA Grapalat" w:hAnsi="GHEA Grapalat"/>
          <w:i/>
        </w:rPr>
        <w:lastRenderedPageBreak/>
        <w:t>Уважаемый участник, прежде чем составить и подать заявку просим Вас</w:t>
      </w:r>
      <w:r w:rsidRPr="00051B69">
        <w:rPr>
          <w:rFonts w:ascii="Courier New" w:hAnsi="Courier New" w:cs="Courier New"/>
          <w:i/>
          <w:lang w:val="en-US"/>
        </w:rPr>
        <w:t> </w:t>
      </w:r>
      <w:r w:rsidRPr="00051B69">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051B69" w:rsidRDefault="00051B69" w:rsidP="00051B69">
      <w:pPr>
        <w:jc w:val="both"/>
        <w:rPr>
          <w:rFonts w:ascii="GHEA Grapalat" w:hAnsi="GHEA Grapalat"/>
          <w:i/>
        </w:rPr>
      </w:pPr>
      <w:r w:rsidRPr="00051B69">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http://gnumner.am/hy/page/ughecuycner_dzernarkner/:</w:t>
      </w:r>
    </w:p>
    <w:p w14:paraId="08A182FD" w14:textId="77777777" w:rsidR="00051B69" w:rsidRPr="00051B69" w:rsidRDefault="00051B69" w:rsidP="00051B69">
      <w:pPr>
        <w:widowControl w:val="0"/>
        <w:spacing w:after="160"/>
        <w:ind w:firstLine="567"/>
        <w:jc w:val="both"/>
        <w:rPr>
          <w:rFonts w:ascii="GHEA Grapalat" w:hAnsi="GHEA Grapalat"/>
          <w:i/>
          <w:lang w:val="hy-AM"/>
        </w:rPr>
      </w:pPr>
    </w:p>
    <w:p w14:paraId="372ADFB4"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t>Одновременно:</w:t>
      </w:r>
    </w:p>
    <w:p w14:paraId="02D4D449" w14:textId="77777777" w:rsidR="00051B69" w:rsidRPr="00051B69" w:rsidRDefault="00051B69" w:rsidP="00051B69">
      <w:pPr>
        <w:jc w:val="both"/>
        <w:rPr>
          <w:rFonts w:ascii="GHEA Grapalat" w:hAnsi="GHEA Grapalat"/>
          <w:i/>
        </w:rPr>
      </w:pPr>
      <w:r w:rsidRPr="00051B69">
        <w:rPr>
          <w:rFonts w:ascii="GHEA Grapalat" w:hAnsi="GHEA Grapalat"/>
          <w:i/>
        </w:rPr>
        <w:t>-</w:t>
      </w:r>
      <w:r w:rsidRPr="00051B69">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051B69">
          <w:rPr>
            <w:rFonts w:ascii="GHEA Grapalat" w:hAnsi="GHEA Grapalat"/>
            <w:i/>
          </w:rPr>
          <w:t>руководству по закупкам, осуществляемым в электронной форме</w:t>
        </w:r>
      </w:hyperlink>
      <w:r w:rsidRPr="00051B69">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Pr="00051B69">
        <w:fldChar w:fldCharType="begin"/>
      </w:r>
      <w:r w:rsidRPr="00051B69">
        <w:instrText>HYPERLINK "http://www.procurement.am"</w:instrText>
      </w:r>
      <w:r w:rsidRPr="00051B69">
        <w:fldChar w:fldCharType="separate"/>
      </w:r>
      <w:r w:rsidRPr="00051B69">
        <w:rPr>
          <w:rFonts w:ascii="GHEA Grapalat" w:hAnsi="GHEA Grapalat"/>
          <w:i/>
          <w:color w:val="0000FF"/>
          <w:u w:val="single"/>
        </w:rPr>
        <w:t>www.procurement.am</w:t>
      </w:r>
      <w:r w:rsidRPr="00051B69">
        <w:fldChar w:fldCharType="end"/>
      </w:r>
      <w:r w:rsidRPr="00051B69">
        <w:rPr>
          <w:rFonts w:ascii="GHEA Grapalat" w:hAnsi="GHEA Grapalat"/>
          <w:i/>
        </w:rPr>
        <w:t>.</w:t>
      </w:r>
    </w:p>
    <w:p w14:paraId="39E0AA78"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w:t>
      </w:r>
      <w:hyperlink r:id="rId8" w:history="1">
        <w:r w:rsidRPr="00051B69">
          <w:rPr>
            <w:rFonts w:ascii="Sylfaen" w:hAnsi="Sylfaen"/>
            <w:color w:val="0000FF"/>
            <w:u w:val="single"/>
            <w:lang w:val="hy-AM"/>
          </w:rPr>
          <w:t>http://gnumner.am/hy/page/ughecuycner_dzernarkner</w:t>
        </w:r>
      </w:hyperlink>
    </w:p>
    <w:p w14:paraId="7AF88F0A" w14:textId="77777777" w:rsidR="00051B69" w:rsidRPr="00051B69" w:rsidRDefault="00051B69" w:rsidP="00051B69">
      <w:pPr>
        <w:jc w:val="both"/>
        <w:rPr>
          <w:rFonts w:ascii="GHEA Grapalat" w:hAnsi="GHEA Grapalat"/>
          <w:i/>
        </w:rPr>
      </w:pPr>
      <w:r w:rsidRPr="00051B69">
        <w:rPr>
          <w:rFonts w:ascii="GHEA Grapalat" w:hAnsi="GHEA Grapalat"/>
        </w:rPr>
        <w:t>-</w:t>
      </w:r>
      <w:r w:rsidRPr="00051B69">
        <w:rPr>
          <w:rFonts w:ascii="GHEA Grapalat" w:hAnsi="GHEA Grapalat"/>
        </w:rPr>
        <w:tab/>
      </w:r>
      <w:r w:rsidRPr="00051B69">
        <w:rPr>
          <w:rFonts w:ascii="GHEA Grapalat" w:hAnsi="GHEA Grapalat"/>
          <w:i/>
        </w:rPr>
        <w:t>при возникновении вопросов и проблем, связанных с системой,</w:t>
      </w:r>
      <w:r w:rsidRPr="00051B69">
        <w:rPr>
          <w:rFonts w:ascii="Sylfaen" w:hAnsi="Sylfaen"/>
          <w:lang w:val="hy-AM"/>
        </w:rPr>
        <w:t xml:space="preserve"> </w:t>
      </w:r>
      <w:r w:rsidRPr="00051B69">
        <w:rPr>
          <w:rFonts w:ascii="GHEA Grapalat" w:hAnsi="GHEA Grapalat"/>
          <w:i/>
        </w:rPr>
        <w:t>Вы можете</w:t>
      </w:r>
      <w:r w:rsidRPr="00051B69">
        <w:rPr>
          <w:rFonts w:ascii="Sylfaen" w:hAnsi="Sylfaen"/>
          <w:lang w:val="hy-AM"/>
        </w:rPr>
        <w:t xml:space="preserve"> </w:t>
      </w:r>
      <w:r w:rsidRPr="00051B69">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051B69">
        <w:rPr>
          <w:rFonts w:ascii="GHEA Grapalat" w:hAnsi="GHEA Grapalat"/>
          <w:i/>
          <w:sz w:val="22"/>
          <w:szCs w:val="22"/>
          <w:lang w:val="af-ZA"/>
        </w:rPr>
        <w:t>800-600  (111)</w:t>
      </w:r>
      <w:r w:rsidRPr="00051B69">
        <w:rPr>
          <w:rFonts w:ascii="GHEA Grapalat" w:hAnsi="GHEA Grapalat"/>
          <w:i/>
        </w:rPr>
        <w:t>):</w:t>
      </w:r>
    </w:p>
    <w:p w14:paraId="2C94747C" w14:textId="77777777" w:rsidR="00051B69" w:rsidRPr="00051B69" w:rsidRDefault="00051B69" w:rsidP="00051B69">
      <w:pPr>
        <w:ind w:firstLine="708"/>
        <w:jc w:val="both"/>
        <w:rPr>
          <w:rFonts w:ascii="GHEA Grapalat" w:hAnsi="GHEA Grapalat"/>
          <w:i/>
          <w:lang w:val="hy-AM"/>
        </w:rPr>
      </w:pPr>
      <w:r w:rsidRPr="00051B69">
        <w:rPr>
          <w:rFonts w:ascii="GHEA Grapalat" w:hAnsi="GHEA Grapalat"/>
          <w:i/>
        </w:rPr>
        <w:t>Регистрация в системе, а также подача заявки-бесплатно.</w:t>
      </w:r>
    </w:p>
    <w:p w14:paraId="56458AA5" w14:textId="77777777" w:rsidR="00051B69" w:rsidRPr="00051B69" w:rsidRDefault="00051B69" w:rsidP="00051B69">
      <w:pPr>
        <w:ind w:firstLine="708"/>
        <w:jc w:val="both"/>
        <w:rPr>
          <w:rFonts w:ascii="GHEA Grapalat" w:hAnsi="GHEA Grapalat"/>
          <w:i/>
          <w:lang w:val="hy-AM"/>
        </w:rPr>
      </w:pPr>
    </w:p>
    <w:p w14:paraId="44E4AE5D" w14:textId="77777777" w:rsidR="00051B69" w:rsidRPr="00051B69" w:rsidRDefault="00051B69" w:rsidP="00051B69">
      <w:pPr>
        <w:ind w:firstLine="708"/>
        <w:jc w:val="both"/>
        <w:rPr>
          <w:rFonts w:ascii="GHEA Grapalat" w:hAnsi="GHEA Grapalat"/>
          <w:b/>
          <w:i/>
          <w:color w:val="FF0000"/>
          <w:sz w:val="28"/>
          <w:szCs w:val="28"/>
          <w:lang w:val="pt-BR"/>
        </w:rPr>
      </w:pPr>
      <w:r w:rsidRPr="00051B69">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051B69" w:rsidRDefault="00051B69" w:rsidP="00051B69">
      <w:pPr>
        <w:ind w:firstLine="708"/>
        <w:jc w:val="both"/>
        <w:rPr>
          <w:rFonts w:ascii="GHEA Grapalat" w:hAnsi="GHEA Grapalat"/>
          <w:i/>
          <w:lang w:val="pt-BR"/>
        </w:rPr>
      </w:pPr>
    </w:p>
    <w:p w14:paraId="2A98FBBB"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br w:type="page"/>
      </w:r>
    </w:p>
    <w:p w14:paraId="49FE046F" w14:textId="77777777" w:rsidR="00051B69" w:rsidRPr="00051B69" w:rsidRDefault="00051B69" w:rsidP="00051B69">
      <w:pPr>
        <w:widowControl w:val="0"/>
        <w:spacing w:after="160"/>
        <w:ind w:firstLine="567"/>
        <w:jc w:val="both"/>
        <w:rPr>
          <w:rFonts w:ascii="GHEA Grapalat" w:hAnsi="GHEA Grapalat"/>
          <w:i/>
        </w:rPr>
      </w:pPr>
    </w:p>
    <w:p w14:paraId="30FCE573" w14:textId="77777777" w:rsidR="00051B69" w:rsidRPr="00051B69" w:rsidDel="006C1541" w:rsidRDefault="00051B69" w:rsidP="00051B69">
      <w:pPr>
        <w:widowControl w:val="0"/>
        <w:spacing w:after="160"/>
        <w:ind w:firstLine="567"/>
        <w:jc w:val="center"/>
        <w:rPr>
          <w:del w:id="0" w:author="Inesa Kocharyan" w:date="2025-03-19T12:30:00Z"/>
          <w:rFonts w:ascii="GHEA Grapalat" w:hAnsi="GHEA Grapalat" w:cs="Sylfaen"/>
          <w:b/>
        </w:rPr>
      </w:pPr>
      <w:del w:id="1" w:author="Inesa Kocharyan" w:date="2025-03-19T12:30:00Z">
        <w:r w:rsidRPr="00051B69" w:rsidDel="006C1541">
          <w:rPr>
            <w:rFonts w:ascii="GHEA Grapalat" w:hAnsi="GHEA Grapalat"/>
          </w:rPr>
          <w:br w:type="page"/>
        </w:r>
      </w:del>
    </w:p>
    <w:p w14:paraId="70FB3F6C" w14:textId="77777777" w:rsidR="00051B69" w:rsidRPr="00051B69" w:rsidRDefault="00051B69" w:rsidP="00051B69">
      <w:pPr>
        <w:widowControl w:val="0"/>
        <w:spacing w:after="160"/>
        <w:ind w:firstLine="567"/>
        <w:jc w:val="center"/>
        <w:rPr>
          <w:rFonts w:ascii="GHEA Grapalat" w:hAnsi="GHEA Grapalat"/>
          <w:b/>
        </w:rPr>
      </w:pPr>
      <w:r w:rsidRPr="00051B69">
        <w:rPr>
          <w:rFonts w:ascii="GHEA Grapalat" w:hAnsi="GHEA Grapalat"/>
          <w:b/>
        </w:rPr>
        <w:t>СОДЕРЖАНИЕ</w:t>
      </w:r>
    </w:p>
    <w:p w14:paraId="71BCF97C" w14:textId="77777777" w:rsidR="00051B69" w:rsidRPr="00051B69" w:rsidRDefault="00051B69" w:rsidP="00051B69">
      <w:pPr>
        <w:widowControl w:val="0"/>
        <w:spacing w:after="160"/>
        <w:ind w:firstLine="567"/>
        <w:jc w:val="center"/>
        <w:rPr>
          <w:rFonts w:ascii="GHEA Grapalat" w:hAnsi="GHEA Grapalat"/>
          <w:i/>
        </w:rPr>
      </w:pPr>
    </w:p>
    <w:p w14:paraId="79BBEF92" w14:textId="28DE1682"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КОНСАЛТИНГОВЫЕ УСЛУГИ </w:t>
      </w:r>
      <w:r w:rsidR="00DA6A5B" w:rsidRPr="00DA6A5B">
        <w:rPr>
          <w:rFonts w:ascii="GHEA Grapalat" w:hAnsi="GHEA Grapalat"/>
          <w:b/>
        </w:rPr>
        <w:t>ПО ТЕХНИЧЕСКОМУ КОНТРОЛЮ КАЧЕСТВА СРОЧНЫХ И НЕПРЕДВИДЕННЫХ РАБОТ НА ТЕРРИТОРИИ ЕРЕВАНА</w:t>
      </w:r>
    </w:p>
    <w:p w14:paraId="39E2B90A" w14:textId="77777777" w:rsidR="00051B69" w:rsidRPr="00051B69" w:rsidRDefault="00051B69" w:rsidP="00051B69">
      <w:pPr>
        <w:widowControl w:val="0"/>
        <w:spacing w:after="160"/>
        <w:ind w:firstLine="567"/>
        <w:jc w:val="center"/>
        <w:rPr>
          <w:rFonts w:ascii="GHEA Grapalat" w:hAnsi="GHEA Grapalat"/>
        </w:rPr>
      </w:pPr>
    </w:p>
    <w:p w14:paraId="49E177FE" w14:textId="77777777" w:rsidR="00051B69" w:rsidRPr="00051B69" w:rsidRDefault="00051B69" w:rsidP="00051B69">
      <w:pPr>
        <w:widowControl w:val="0"/>
        <w:spacing w:after="160"/>
        <w:jc w:val="center"/>
        <w:rPr>
          <w:rFonts w:ascii="GHEA Grapalat" w:hAnsi="GHEA Grapalat"/>
          <w:i/>
        </w:rPr>
      </w:pPr>
      <w:r w:rsidRPr="00051B69">
        <w:rPr>
          <w:rFonts w:ascii="GHEA Grapalat" w:hAnsi="GHEA Grapalat"/>
          <w:b/>
        </w:rPr>
        <w:t xml:space="preserve">ПРИГЛАШЕНИЯ НА ОТКРЫТЫЙ КОНКУРС, </w:t>
      </w:r>
      <w:r w:rsidRPr="00051B69">
        <w:rPr>
          <w:rFonts w:ascii="GHEA Grapalat" w:hAnsi="GHEA Grapalat"/>
          <w:b/>
        </w:rPr>
        <w:br/>
        <w:t>ОБЪЯВЛЕННЫЙ С ЦЕЛЬЮ ПРИОБРЕТЕНИЯ</w:t>
      </w:r>
    </w:p>
    <w:p w14:paraId="69C5306D" w14:textId="77777777" w:rsidR="00051B69" w:rsidRPr="00051B69" w:rsidRDefault="00051B69" w:rsidP="00051B69">
      <w:pPr>
        <w:widowControl w:val="0"/>
        <w:spacing w:after="160"/>
        <w:jc w:val="center"/>
        <w:rPr>
          <w:rFonts w:ascii="GHEA Grapalat" w:hAnsi="GHEA Grapalat" w:cs="Sylfaen"/>
          <w:b/>
        </w:rPr>
      </w:pPr>
    </w:p>
    <w:p w14:paraId="4CDFA7AE"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ЧАСТЬ I.</w:t>
      </w:r>
    </w:p>
    <w:p w14:paraId="3B308F22" w14:textId="77777777" w:rsidR="00051B69" w:rsidRPr="00051B69" w:rsidRDefault="00051B69" w:rsidP="00051B69">
      <w:pPr>
        <w:widowControl w:val="0"/>
        <w:spacing w:after="160"/>
        <w:jc w:val="center"/>
        <w:rPr>
          <w:rFonts w:ascii="GHEA Grapalat" w:hAnsi="GHEA Grapalat"/>
        </w:rPr>
      </w:pPr>
    </w:p>
    <w:p w14:paraId="50EFEBC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w:t>
      </w:r>
      <w:r w:rsidRPr="00051B69">
        <w:rPr>
          <w:rFonts w:ascii="GHEA Grapalat" w:hAnsi="GHEA Grapalat"/>
        </w:rPr>
        <w:tab/>
        <w:t xml:space="preserve">Характеристика предмета закупки </w:t>
      </w:r>
    </w:p>
    <w:p w14:paraId="1F354F1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Разъяснение приглашения и порядок внесения изменения в приглашение</w:t>
      </w:r>
    </w:p>
    <w:p w14:paraId="2B898F67"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4.</w:t>
      </w:r>
      <w:r w:rsidRPr="00051B69">
        <w:rPr>
          <w:rFonts w:ascii="GHEA Grapalat" w:hAnsi="GHEA Grapalat"/>
        </w:rPr>
        <w:tab/>
        <w:t>Порядок подачи заявки</w:t>
      </w:r>
    </w:p>
    <w:p w14:paraId="574F2B2C"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5.</w:t>
      </w:r>
      <w:r w:rsidRPr="00051B69">
        <w:rPr>
          <w:rFonts w:ascii="GHEA Grapalat" w:hAnsi="GHEA Grapalat"/>
        </w:rPr>
        <w:tab/>
        <w:t xml:space="preserve">Ценовое предложение заявки </w:t>
      </w:r>
    </w:p>
    <w:p w14:paraId="13381F2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6.</w:t>
      </w:r>
      <w:r w:rsidRPr="00051B69">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7.</w:t>
      </w:r>
      <w:r w:rsidRPr="00051B69">
        <w:rPr>
          <w:rFonts w:ascii="GHEA Grapalat" w:hAnsi="GHEA Grapalat"/>
        </w:rPr>
        <w:tab/>
        <w:t xml:space="preserve"> </w:t>
      </w:r>
    </w:p>
    <w:p w14:paraId="443B8AA9"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8.</w:t>
      </w:r>
      <w:r w:rsidRPr="00051B69">
        <w:rPr>
          <w:rFonts w:ascii="GHEA Grapalat" w:hAnsi="GHEA Grapalat"/>
        </w:rPr>
        <w:tab/>
        <w:t>Вскрытие, оценка заявок и подведение итогов</w:t>
      </w:r>
    </w:p>
    <w:p w14:paraId="3B433E7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9.</w:t>
      </w:r>
      <w:r w:rsidRPr="00051B69">
        <w:rPr>
          <w:rFonts w:ascii="GHEA Grapalat" w:hAnsi="GHEA Grapalat"/>
        </w:rPr>
        <w:tab/>
        <w:t>Заключение договора</w:t>
      </w:r>
    </w:p>
    <w:p w14:paraId="1DBF9F71"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10.</w:t>
      </w:r>
      <w:r w:rsidRPr="00051B69">
        <w:rPr>
          <w:rFonts w:ascii="GHEA Grapalat" w:hAnsi="GHEA Grapalat"/>
        </w:rPr>
        <w:tab/>
        <w:t xml:space="preserve">Обеспечения квалификации  и договора </w:t>
      </w:r>
    </w:p>
    <w:p w14:paraId="5B54677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11.</w:t>
      </w:r>
      <w:r w:rsidRPr="00051B69">
        <w:rPr>
          <w:rFonts w:ascii="GHEA Grapalat" w:hAnsi="GHEA Grapalat"/>
        </w:rPr>
        <w:tab/>
        <w:t xml:space="preserve">Объявление процедуры несостоявшейся </w:t>
      </w:r>
    </w:p>
    <w:p w14:paraId="50127A5A"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12.</w:t>
      </w:r>
      <w:r w:rsidRPr="00051B69">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051B69" w:rsidRDefault="00051B69" w:rsidP="00051B69">
      <w:pPr>
        <w:widowControl w:val="0"/>
        <w:spacing w:after="160"/>
        <w:jc w:val="center"/>
        <w:rPr>
          <w:rFonts w:ascii="GHEA Grapalat" w:hAnsi="GHEA Grapalat"/>
          <w:b/>
        </w:rPr>
      </w:pPr>
    </w:p>
    <w:p w14:paraId="6629D482" w14:textId="77777777" w:rsidR="00051B69" w:rsidRPr="00051B69" w:rsidRDefault="00051B69" w:rsidP="00051B69">
      <w:pPr>
        <w:widowControl w:val="0"/>
        <w:spacing w:after="160"/>
        <w:jc w:val="center"/>
        <w:rPr>
          <w:rFonts w:ascii="GHEA Grapalat" w:hAnsi="GHEA Grapalat"/>
          <w:b/>
        </w:rPr>
      </w:pPr>
    </w:p>
    <w:p w14:paraId="6DCA62A7"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ЧАСТЬ II. </w:t>
      </w:r>
    </w:p>
    <w:p w14:paraId="0837A24C" w14:textId="77777777" w:rsidR="00051B69" w:rsidRPr="00051B69" w:rsidRDefault="00051B69" w:rsidP="00051B69">
      <w:pPr>
        <w:widowControl w:val="0"/>
        <w:spacing w:after="160"/>
        <w:jc w:val="center"/>
        <w:rPr>
          <w:rFonts w:ascii="GHEA Grapalat" w:hAnsi="GHEA Grapalat"/>
          <w:b/>
        </w:rPr>
      </w:pPr>
    </w:p>
    <w:p w14:paraId="5959FA60"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ИНСТРУКЦИЯ ПО ПОДГОТОВКЕ ЗАЯВКИ </w:t>
      </w:r>
      <w:r w:rsidRPr="00051B69">
        <w:rPr>
          <w:rFonts w:ascii="GHEA Grapalat" w:hAnsi="GHEA Grapalat"/>
          <w:b/>
        </w:rPr>
        <w:br/>
        <w:t>НА ОТКРЫТЫЙ КОНКУРС</w:t>
      </w:r>
    </w:p>
    <w:p w14:paraId="6BE71AA0" w14:textId="77777777" w:rsidR="00051B69" w:rsidRPr="00051B69" w:rsidRDefault="00051B69" w:rsidP="00051B69">
      <w:pPr>
        <w:widowControl w:val="0"/>
        <w:spacing w:after="160"/>
        <w:jc w:val="center"/>
        <w:rPr>
          <w:rFonts w:ascii="GHEA Grapalat" w:hAnsi="GHEA Grapalat"/>
          <w:b/>
        </w:rPr>
      </w:pPr>
    </w:p>
    <w:p w14:paraId="1BF55F9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lastRenderedPageBreak/>
        <w:t>1.</w:t>
      </w:r>
      <w:r w:rsidRPr="00051B69">
        <w:rPr>
          <w:rFonts w:ascii="GHEA Grapalat" w:hAnsi="GHEA Grapalat"/>
        </w:rPr>
        <w:tab/>
        <w:t>Общие положения</w:t>
      </w:r>
    </w:p>
    <w:p w14:paraId="2F60FA40"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Заявка на процедуру</w:t>
      </w:r>
    </w:p>
    <w:p w14:paraId="366D2D4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Приложения № 1-6</w:t>
      </w:r>
    </w:p>
    <w:p w14:paraId="156F20AA" w14:textId="77777777" w:rsidR="00051B69" w:rsidRPr="00051B69" w:rsidRDefault="00051B69" w:rsidP="00051B69">
      <w:pPr>
        <w:rPr>
          <w:rFonts w:ascii="GHEA Grapalat" w:hAnsi="GHEA Grapalat"/>
          <w:spacing w:val="-6"/>
        </w:rPr>
      </w:pPr>
      <w:r w:rsidRPr="00051B69">
        <w:rPr>
          <w:rFonts w:ascii="GHEA Grapalat" w:hAnsi="GHEA Grapalat"/>
          <w:spacing w:val="-6"/>
        </w:rPr>
        <w:br w:type="page"/>
      </w:r>
    </w:p>
    <w:p w14:paraId="6344D6BF" w14:textId="25D9DBC4" w:rsidR="00051B69" w:rsidRPr="00051B69" w:rsidRDefault="00051B69" w:rsidP="00051B69">
      <w:pPr>
        <w:widowControl w:val="0"/>
        <w:spacing w:after="160"/>
        <w:ind w:hanging="567"/>
        <w:jc w:val="both"/>
        <w:rPr>
          <w:rFonts w:ascii="GHEA Grapalat" w:hAnsi="GHEA Grapalat"/>
          <w:spacing w:val="-6"/>
        </w:rPr>
      </w:pPr>
      <w:r w:rsidRPr="00051B69">
        <w:rPr>
          <w:rFonts w:ascii="GHEA Grapalat" w:hAnsi="GHEA Grapalat"/>
          <w:spacing w:val="-6"/>
        </w:rPr>
        <w:lastRenderedPageBreak/>
        <w:t xml:space="preserve">               Настоящее Приглашение предоставляется в дополнение к объявлению об открытом конкурсе, проводимом под кодом </w:t>
      </w:r>
      <w:r w:rsidR="00C428A0">
        <w:rPr>
          <w:rFonts w:ascii="GHEA Grapalat" w:hAnsi="GHEA Grapalat"/>
          <w:spacing w:val="-6"/>
        </w:rPr>
        <w:t>ԵՔ-ԲՄԽԾՁԲ-</w:t>
      </w:r>
      <w:r w:rsidR="00DA6A5B">
        <w:rPr>
          <w:rFonts w:ascii="GHEA Grapalat" w:hAnsi="GHEA Grapalat"/>
          <w:spacing w:val="-6"/>
        </w:rPr>
        <w:t>26/26</w:t>
      </w:r>
      <w:r w:rsidRPr="00051B69">
        <w:rPr>
          <w:rFonts w:ascii="GHEA Grapalat" w:hAnsi="GHEA Grapalat"/>
          <w:spacing w:val="-6"/>
        </w:rPr>
        <w:t xml:space="preserve"> (далее — процедура).</w:t>
      </w:r>
    </w:p>
    <w:p w14:paraId="62EF580B"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51B69">
        <w:rPr>
          <w:rFonts w:ascii="Courier New" w:hAnsi="Courier New" w:cs="Courier New"/>
          <w:lang w:val="en-US"/>
        </w:rPr>
        <w:t> </w:t>
      </w:r>
      <w:r w:rsidRPr="00051B69">
        <w:rPr>
          <w:rFonts w:ascii="GHEA Grapalat" w:hAnsi="GHEA Grapalat"/>
        </w:rPr>
        <w:t>4</w:t>
      </w:r>
      <w:r w:rsidRPr="00051B69">
        <w:rPr>
          <w:rFonts w:ascii="Courier New" w:hAnsi="Courier New" w:cs="Courier New"/>
          <w:lang w:val="en-US"/>
        </w:rPr>
        <w:t> </w:t>
      </w:r>
      <w:r w:rsidRPr="00051B69">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051B69" w:rsidRDefault="00051B69" w:rsidP="00051B69">
      <w:pPr>
        <w:widowControl w:val="0"/>
        <w:spacing w:after="160"/>
        <w:ind w:firstLine="567"/>
        <w:jc w:val="both"/>
        <w:rPr>
          <w:rFonts w:ascii="GHEA Grapalat" w:hAnsi="GHEA Grapalat" w:cs="Sylfaen"/>
        </w:rPr>
      </w:pPr>
      <w:r w:rsidRPr="00051B69">
        <w:rPr>
          <w:rFonts w:ascii="GHEA Grapalat" w:hAnsi="GHEA Grapalat"/>
          <w:spacing w:val="-6"/>
        </w:rPr>
        <w:t xml:space="preserve">Для регистрации в системе в качестве участника  лицо заходит на интернет-сайт, </w:t>
      </w:r>
      <w:r w:rsidRPr="00051B69">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051B69" w:rsidRDefault="00051B69" w:rsidP="00051B69">
      <w:pPr>
        <w:widowControl w:val="0"/>
        <w:spacing w:after="160"/>
        <w:ind w:firstLine="567"/>
        <w:jc w:val="both"/>
        <w:rPr>
          <w:rFonts w:ascii="GHEA Grapalat" w:hAnsi="GHEA Grapalat" w:cs="Times Armenian"/>
        </w:rPr>
      </w:pPr>
      <w:r w:rsidRPr="00051B6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04936AB" w14:textId="6C7767EB"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 xml:space="preserve">Адрес электронной почты секретаря оценочной комиссии </w:t>
      </w:r>
      <w:r w:rsidR="00CD0DEF">
        <w:rPr>
          <w:rFonts w:ascii="GHEA Grapalat" w:hAnsi="GHEA Grapalat"/>
          <w:b/>
          <w:bCs/>
          <w:i/>
          <w:iCs/>
          <w:sz w:val="20"/>
          <w:szCs w:val="20"/>
          <w:lang w:val="hy-AM"/>
        </w:rPr>
        <w:t>anahit.amirkhanyan</w:t>
      </w:r>
      <w:r w:rsidR="00C428A0">
        <w:rPr>
          <w:rFonts w:ascii="GHEA Grapalat" w:hAnsi="GHEA Grapalat"/>
          <w:b/>
          <w:bCs/>
          <w:i/>
          <w:iCs/>
          <w:sz w:val="20"/>
          <w:szCs w:val="20"/>
          <w:lang w:val="hy-AM"/>
        </w:rPr>
        <w:t>@yerevan.am</w:t>
      </w:r>
      <w:r w:rsidRPr="00051B69">
        <w:rPr>
          <w:rFonts w:ascii="GHEA Grapalat" w:hAnsi="GHEA Grapalat"/>
        </w:rPr>
        <w:t>.</w:t>
      </w:r>
    </w:p>
    <w:p w14:paraId="43C326B9"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br w:type="page"/>
      </w:r>
      <w:r w:rsidRPr="00051B69">
        <w:rPr>
          <w:rFonts w:ascii="GHEA Grapalat" w:hAnsi="GHEA Grapalat"/>
        </w:rPr>
        <w:lastRenderedPageBreak/>
        <w:t>ЧАСТЬ I</w:t>
      </w:r>
    </w:p>
    <w:p w14:paraId="30B15090" w14:textId="77777777" w:rsidR="00051B69" w:rsidRPr="00051B69" w:rsidRDefault="00051B69" w:rsidP="00051B69">
      <w:pPr>
        <w:widowControl w:val="0"/>
        <w:spacing w:after="160"/>
        <w:jc w:val="center"/>
        <w:rPr>
          <w:rFonts w:ascii="GHEA Grapalat" w:hAnsi="GHEA Grapalat" w:cs="Sylfaen"/>
          <w:b/>
        </w:rPr>
      </w:pPr>
      <w:r w:rsidRPr="00051B69">
        <w:rPr>
          <w:rFonts w:ascii="GHEA Grapalat" w:hAnsi="GHEA Grapalat"/>
          <w:b/>
        </w:rPr>
        <w:t>1. ХАРАКТЕРИСТИКА ПРЕДМЕТА ЗАКУПКИ</w:t>
      </w:r>
    </w:p>
    <w:p w14:paraId="1D6C777C" w14:textId="73E597D7" w:rsidR="00051B69" w:rsidRPr="00051B69" w:rsidRDefault="00051B69" w:rsidP="00051B69">
      <w:pPr>
        <w:widowControl w:val="0"/>
        <w:tabs>
          <w:tab w:val="left" w:pos="1134"/>
        </w:tabs>
        <w:spacing w:after="160"/>
        <w:ind w:firstLine="567"/>
        <w:jc w:val="both"/>
        <w:outlineLvl w:val="2"/>
        <w:rPr>
          <w:rFonts w:ascii="GHEA Grapalat" w:hAnsi="GHEA Grapalat"/>
        </w:rPr>
      </w:pPr>
      <w:r w:rsidRPr="00051B69">
        <w:rPr>
          <w:rFonts w:ascii="GHEA Grapalat" w:hAnsi="GHEA Grapalat"/>
        </w:rPr>
        <w:t>1.1.</w:t>
      </w:r>
      <w:r w:rsidRPr="00051B69">
        <w:rPr>
          <w:rFonts w:ascii="GHEA Grapalat" w:hAnsi="GHEA Grapalat"/>
        </w:rPr>
        <w:tab/>
        <w:t xml:space="preserve">Предметом закупки является приобретение </w:t>
      </w:r>
      <w:r w:rsidRPr="00051B69">
        <w:rPr>
          <w:rFonts w:ascii="GHEA Grapalat" w:hAnsi="GHEA Grapalat"/>
          <w:b/>
          <w:bCs/>
        </w:rPr>
        <w:t xml:space="preserve">консалтинговых услуг </w:t>
      </w:r>
      <w:r w:rsidR="00DA6A5B" w:rsidRPr="00DA6A5B">
        <w:rPr>
          <w:rFonts w:ascii="GHEA Grapalat" w:hAnsi="GHEA Grapalat"/>
          <w:b/>
          <w:bCs/>
        </w:rPr>
        <w:t>по техническому контролю качества срочных и непредвиденных работ на территории Еревана</w:t>
      </w:r>
      <w:r w:rsidR="00CD0DEF" w:rsidRPr="00CD0DEF">
        <w:rPr>
          <w:rFonts w:ascii="GHEA Grapalat" w:hAnsi="GHEA Grapalat"/>
          <w:b/>
          <w:bCs/>
        </w:rPr>
        <w:t xml:space="preserve"> </w:t>
      </w:r>
      <w:r w:rsidRPr="00051B69">
        <w:rPr>
          <w:rFonts w:ascii="GHEA Grapalat" w:hAnsi="GHEA Grapalat"/>
        </w:rPr>
        <w:t xml:space="preserve">для нужд мэрии г. Еревана, которые сгруппированы в </w:t>
      </w:r>
      <w:r w:rsidR="00DA6A5B">
        <w:rPr>
          <w:rFonts w:ascii="GHEA Grapalat" w:hAnsi="GHEA Grapalat"/>
        </w:rPr>
        <w:t>3</w:t>
      </w:r>
      <w:r w:rsidR="00F95FD0">
        <w:rPr>
          <w:rFonts w:ascii="GHEA Grapalat" w:hAnsi="GHEA Grapalat"/>
        </w:rPr>
        <w:t xml:space="preserve"> </w:t>
      </w:r>
      <w:r w:rsidRPr="00051B69">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051B69" w14:paraId="7F1E1DB2" w14:textId="77777777" w:rsidTr="00EA35BC">
        <w:trPr>
          <w:trHeight w:val="736"/>
          <w:jc w:val="center"/>
        </w:trPr>
        <w:tc>
          <w:tcPr>
            <w:tcW w:w="2917" w:type="dxa"/>
            <w:gridSpan w:val="2"/>
            <w:vAlign w:val="center"/>
          </w:tcPr>
          <w:p w14:paraId="65309B59" w14:textId="77777777" w:rsidR="00051B69" w:rsidRPr="00051B69" w:rsidRDefault="00051B69" w:rsidP="00051B69">
            <w:pPr>
              <w:widowControl w:val="0"/>
              <w:spacing w:after="120"/>
              <w:jc w:val="center"/>
              <w:rPr>
                <w:rFonts w:ascii="GHEA Grapalat" w:hAnsi="GHEA Grapalat"/>
                <w:b/>
                <w:i/>
                <w:sz w:val="20"/>
                <w:szCs w:val="20"/>
              </w:rPr>
            </w:pPr>
          </w:p>
          <w:p w14:paraId="14C4943B" w14:textId="77777777" w:rsidR="00051B69" w:rsidRPr="00051B69" w:rsidRDefault="00051B69" w:rsidP="00051B69">
            <w:pPr>
              <w:widowControl w:val="0"/>
              <w:spacing w:after="120"/>
              <w:jc w:val="center"/>
              <w:rPr>
                <w:rFonts w:ascii="GHEA Grapalat" w:hAnsi="GHEA Grapalat"/>
                <w:b/>
                <w:bCs/>
                <w:i/>
                <w:iCs/>
                <w:sz w:val="20"/>
                <w:szCs w:val="20"/>
              </w:rPr>
            </w:pPr>
            <w:r w:rsidRPr="00051B69">
              <w:rPr>
                <w:rFonts w:ascii="GHEA Grapalat" w:hAnsi="GHEA Grapalat"/>
                <w:b/>
                <w:i/>
                <w:sz w:val="20"/>
                <w:szCs w:val="20"/>
              </w:rPr>
              <w:t>Лотов</w:t>
            </w:r>
          </w:p>
        </w:tc>
        <w:tc>
          <w:tcPr>
            <w:tcW w:w="6317" w:type="dxa"/>
            <w:vMerge w:val="restart"/>
            <w:vAlign w:val="center"/>
          </w:tcPr>
          <w:p w14:paraId="54774851" w14:textId="77777777" w:rsidR="00051B69" w:rsidRPr="00051B69" w:rsidRDefault="00051B69" w:rsidP="00051B69">
            <w:pPr>
              <w:widowControl w:val="0"/>
              <w:spacing w:after="120"/>
              <w:jc w:val="center"/>
              <w:rPr>
                <w:rFonts w:ascii="GHEA Grapalat" w:hAnsi="GHEA Grapalat"/>
                <w:b/>
                <w:bCs/>
                <w:i/>
                <w:iCs/>
              </w:rPr>
            </w:pPr>
            <w:r w:rsidRPr="00051B69">
              <w:rPr>
                <w:rFonts w:ascii="GHEA Grapalat" w:hAnsi="GHEA Grapalat"/>
                <w:b/>
                <w:i/>
              </w:rPr>
              <w:t>Наименование лота</w:t>
            </w:r>
          </w:p>
        </w:tc>
      </w:tr>
      <w:tr w:rsidR="00051B69" w:rsidRPr="00051B69" w14:paraId="044088D7" w14:textId="77777777" w:rsidTr="00EA35BC">
        <w:trPr>
          <w:jc w:val="center"/>
          <w:ins w:id="2" w:author="Vardan" w:date="2022-05-29T21:53:00Z"/>
        </w:trPr>
        <w:tc>
          <w:tcPr>
            <w:tcW w:w="1035" w:type="dxa"/>
            <w:vAlign w:val="center"/>
          </w:tcPr>
          <w:p w14:paraId="41662070" w14:textId="77777777" w:rsidR="00051B69" w:rsidRPr="00051B69" w:rsidRDefault="00051B69" w:rsidP="00051B69">
            <w:pPr>
              <w:widowControl w:val="0"/>
              <w:spacing w:after="120"/>
              <w:jc w:val="center"/>
              <w:rPr>
                <w:ins w:id="3" w:author="Vardan" w:date="2022-05-29T21:53:00Z"/>
                <w:rFonts w:ascii="GHEA Grapalat" w:hAnsi="GHEA Grapalat"/>
                <w:b/>
                <w:sz w:val="20"/>
                <w:szCs w:val="20"/>
                <w:lang w:val="en-US"/>
              </w:rPr>
            </w:pPr>
            <w:r w:rsidRPr="00051B69">
              <w:rPr>
                <w:rFonts w:ascii="GHEA Grapalat" w:hAnsi="GHEA Grapalat"/>
                <w:b/>
                <w:i/>
                <w:sz w:val="20"/>
                <w:szCs w:val="20"/>
              </w:rPr>
              <w:t>Номера</w:t>
            </w:r>
            <w:r w:rsidRPr="00051B69">
              <w:rPr>
                <w:rFonts w:ascii="GHEA Grapalat" w:hAnsi="GHEA Grapalat"/>
                <w:b/>
                <w:i/>
                <w:sz w:val="20"/>
                <w:szCs w:val="20"/>
                <w:lang w:val="en-US"/>
              </w:rPr>
              <w:t xml:space="preserve"> </w:t>
            </w:r>
          </w:p>
        </w:tc>
        <w:tc>
          <w:tcPr>
            <w:tcW w:w="1882" w:type="dxa"/>
            <w:vAlign w:val="center"/>
          </w:tcPr>
          <w:p w14:paraId="05F73C63" w14:textId="77777777" w:rsidR="00051B69" w:rsidRPr="00051B69" w:rsidRDefault="00051B69" w:rsidP="00051B69">
            <w:pPr>
              <w:widowControl w:val="0"/>
              <w:spacing w:after="120"/>
              <w:jc w:val="center"/>
              <w:rPr>
                <w:ins w:id="4" w:author="Vardan" w:date="2022-05-29T21:53:00Z"/>
                <w:rFonts w:ascii="GHEA Grapalat" w:hAnsi="GHEA Grapalat"/>
                <w:b/>
                <w:sz w:val="20"/>
                <w:szCs w:val="20"/>
              </w:rPr>
            </w:pPr>
            <w:r w:rsidRPr="00051B69">
              <w:rPr>
                <w:rFonts w:ascii="GHEA Grapalat" w:hAnsi="GHEA Grapalat"/>
                <w:b/>
                <w:i/>
                <w:sz w:val="20"/>
                <w:szCs w:val="20"/>
              </w:rPr>
              <w:t>Цена закупки</w:t>
            </w:r>
          </w:p>
        </w:tc>
        <w:tc>
          <w:tcPr>
            <w:tcW w:w="6317" w:type="dxa"/>
            <w:vMerge/>
            <w:vAlign w:val="center"/>
          </w:tcPr>
          <w:p w14:paraId="78D45151" w14:textId="77777777" w:rsidR="00051B69" w:rsidRPr="00051B69" w:rsidRDefault="00051B69" w:rsidP="00051B69">
            <w:pPr>
              <w:widowControl w:val="0"/>
              <w:spacing w:after="120"/>
              <w:jc w:val="both"/>
              <w:rPr>
                <w:ins w:id="5" w:author="Vardan" w:date="2022-05-29T21:53:00Z"/>
                <w:rFonts w:ascii="GHEA Grapalat" w:hAnsi="GHEA Grapalat"/>
                <w:u w:val="single"/>
              </w:rPr>
            </w:pPr>
          </w:p>
        </w:tc>
      </w:tr>
      <w:tr w:rsidR="00DA6A5B" w:rsidRPr="00051B69" w14:paraId="61CFFAF7" w14:textId="77777777" w:rsidTr="00EA35BC">
        <w:trPr>
          <w:jc w:val="center"/>
        </w:trPr>
        <w:tc>
          <w:tcPr>
            <w:tcW w:w="1035" w:type="dxa"/>
            <w:vAlign w:val="center"/>
          </w:tcPr>
          <w:p w14:paraId="3ACE4FB0" w14:textId="77777777" w:rsidR="00DA6A5B" w:rsidRPr="00051B69" w:rsidRDefault="00DA6A5B" w:rsidP="00DA6A5B">
            <w:pPr>
              <w:widowControl w:val="0"/>
              <w:spacing w:after="120"/>
              <w:jc w:val="center"/>
              <w:rPr>
                <w:rFonts w:ascii="GHEA Grapalat" w:hAnsi="GHEA Grapalat"/>
              </w:rPr>
            </w:pPr>
            <w:r w:rsidRPr="00051B69">
              <w:rPr>
                <w:rFonts w:ascii="GHEA Grapalat" w:hAnsi="GHEA Grapalat"/>
              </w:rPr>
              <w:t>1</w:t>
            </w:r>
          </w:p>
        </w:tc>
        <w:tc>
          <w:tcPr>
            <w:tcW w:w="1882" w:type="dxa"/>
            <w:vAlign w:val="center"/>
          </w:tcPr>
          <w:p w14:paraId="17D3D387" w14:textId="4C5DD0CE" w:rsidR="00DA6A5B" w:rsidRPr="00DA6A5B" w:rsidRDefault="00DA6A5B" w:rsidP="00DA6A5B">
            <w:pPr>
              <w:widowControl w:val="0"/>
              <w:spacing w:after="120"/>
              <w:jc w:val="center"/>
              <w:rPr>
                <w:rFonts w:ascii="GHEA Grapalat" w:hAnsi="GHEA Grapalat"/>
                <w:b/>
                <w:bCs/>
                <w:lang w:val="hy-AM"/>
              </w:rPr>
            </w:pPr>
            <w:r w:rsidRPr="00DA6A5B">
              <w:rPr>
                <w:rFonts w:ascii="Arial LatArm" w:hAnsi="Arial LatArm" w:cs="Calibri" w:hint="eastAsia"/>
                <w:b/>
                <w:bCs/>
                <w:sz w:val="20"/>
                <w:szCs w:val="20"/>
              </w:rPr>
              <w:t>Д</w:t>
            </w:r>
            <w:r w:rsidRPr="00DA6A5B">
              <w:rPr>
                <w:rFonts w:ascii="Arial LatArm" w:hAnsi="Arial LatArm" w:cs="Calibri"/>
                <w:b/>
                <w:bCs/>
                <w:sz w:val="20"/>
                <w:szCs w:val="20"/>
              </w:rPr>
              <w:t>о</w:t>
            </w:r>
            <w:r>
              <w:rPr>
                <w:rFonts w:asciiTheme="minorHAnsi" w:hAnsiTheme="minorHAnsi" w:cs="Calibri"/>
                <w:b/>
                <w:bCs/>
                <w:sz w:val="20"/>
                <w:szCs w:val="20"/>
              </w:rPr>
              <w:t xml:space="preserve"> </w:t>
            </w:r>
            <w:r w:rsidRPr="00DA6A5B">
              <w:rPr>
                <w:rFonts w:ascii="Arial LatArm" w:hAnsi="Arial LatArm" w:cs="Calibri"/>
                <w:b/>
                <w:bCs/>
                <w:sz w:val="20"/>
                <w:szCs w:val="20"/>
              </w:rPr>
              <w:t>1</w:t>
            </w:r>
            <w:r>
              <w:rPr>
                <w:rFonts w:asciiTheme="minorHAnsi" w:hAnsiTheme="minorHAnsi" w:cs="Calibri"/>
                <w:b/>
                <w:bCs/>
                <w:sz w:val="20"/>
                <w:szCs w:val="20"/>
              </w:rPr>
              <w:t xml:space="preserve"> </w:t>
            </w:r>
            <w:r w:rsidRPr="00DA6A5B">
              <w:rPr>
                <w:rFonts w:ascii="Arial LatArm" w:hAnsi="Arial LatArm" w:cs="Calibri"/>
                <w:b/>
                <w:bCs/>
                <w:sz w:val="20"/>
                <w:szCs w:val="20"/>
              </w:rPr>
              <w:t>782</w:t>
            </w:r>
            <w:r>
              <w:rPr>
                <w:rFonts w:asciiTheme="minorHAnsi" w:hAnsiTheme="minorHAnsi" w:cs="Calibri"/>
                <w:b/>
                <w:bCs/>
                <w:sz w:val="20"/>
                <w:szCs w:val="20"/>
              </w:rPr>
              <w:t xml:space="preserve"> </w:t>
            </w:r>
            <w:r w:rsidRPr="00DA6A5B">
              <w:rPr>
                <w:rFonts w:ascii="Arial LatArm" w:hAnsi="Arial LatArm" w:cs="Calibri"/>
                <w:b/>
                <w:bCs/>
                <w:sz w:val="20"/>
                <w:szCs w:val="20"/>
              </w:rPr>
              <w:t>000</w:t>
            </w:r>
          </w:p>
        </w:tc>
        <w:tc>
          <w:tcPr>
            <w:tcW w:w="6317" w:type="dxa"/>
            <w:vAlign w:val="center"/>
          </w:tcPr>
          <w:p w14:paraId="3466AB8C" w14:textId="627F3708" w:rsidR="00DA6A5B" w:rsidRPr="00DA6A5B" w:rsidRDefault="00DA6A5B" w:rsidP="00DA6A5B">
            <w:pPr>
              <w:widowControl w:val="0"/>
              <w:spacing w:after="120"/>
              <w:jc w:val="center"/>
              <w:rPr>
                <w:rFonts w:ascii="GHEA Grapalat" w:hAnsi="GHEA Grapalat"/>
              </w:rPr>
            </w:pPr>
            <w:r w:rsidRPr="00DA6A5B">
              <w:rPr>
                <w:rFonts w:ascii="GHEA Grapalat" w:hAnsi="GHEA Grapalat"/>
              </w:rPr>
              <w:t>Консультационные услуги по техническому контролю качества работ по выполнению текущих работ, требующих срочного решени</w:t>
            </w:r>
          </w:p>
        </w:tc>
      </w:tr>
      <w:tr w:rsidR="00DA6A5B" w:rsidRPr="00051B69" w14:paraId="1B2FE267" w14:textId="77777777" w:rsidTr="00EA35BC">
        <w:trPr>
          <w:jc w:val="center"/>
        </w:trPr>
        <w:tc>
          <w:tcPr>
            <w:tcW w:w="1035" w:type="dxa"/>
            <w:vAlign w:val="center"/>
          </w:tcPr>
          <w:p w14:paraId="7F12C509" w14:textId="49FF0E36" w:rsidR="00DA6A5B" w:rsidRPr="00051B69" w:rsidRDefault="00DA6A5B" w:rsidP="00DA6A5B">
            <w:pPr>
              <w:widowControl w:val="0"/>
              <w:spacing w:after="120"/>
              <w:jc w:val="center"/>
              <w:rPr>
                <w:rFonts w:ascii="GHEA Grapalat" w:hAnsi="GHEA Grapalat"/>
              </w:rPr>
            </w:pPr>
            <w:r>
              <w:rPr>
                <w:rFonts w:ascii="GHEA Grapalat" w:hAnsi="GHEA Grapalat"/>
              </w:rPr>
              <w:t>2</w:t>
            </w:r>
          </w:p>
        </w:tc>
        <w:tc>
          <w:tcPr>
            <w:tcW w:w="1882" w:type="dxa"/>
            <w:vAlign w:val="center"/>
          </w:tcPr>
          <w:p w14:paraId="0E1DF723" w14:textId="7549921B" w:rsidR="00DA6A5B" w:rsidRPr="00DA6A5B" w:rsidRDefault="00DA6A5B" w:rsidP="00DA6A5B">
            <w:pPr>
              <w:widowControl w:val="0"/>
              <w:spacing w:after="120"/>
              <w:jc w:val="center"/>
              <w:rPr>
                <w:rFonts w:ascii="GHEA Grapalat" w:hAnsi="GHEA Grapalat"/>
                <w:b/>
                <w:bCs/>
                <w:sz w:val="22"/>
                <w:szCs w:val="28"/>
              </w:rPr>
            </w:pPr>
            <w:r w:rsidRPr="00DA6A5B">
              <w:rPr>
                <w:rFonts w:ascii="Arial LatArm" w:hAnsi="Arial LatArm" w:cs="Calibri" w:hint="eastAsia"/>
                <w:b/>
                <w:bCs/>
                <w:sz w:val="20"/>
                <w:szCs w:val="20"/>
              </w:rPr>
              <w:t>Д</w:t>
            </w:r>
            <w:r w:rsidRPr="00DA6A5B">
              <w:rPr>
                <w:rFonts w:ascii="Arial LatArm" w:hAnsi="Arial LatArm" w:cs="Calibri"/>
                <w:b/>
                <w:bCs/>
                <w:sz w:val="20"/>
                <w:szCs w:val="20"/>
              </w:rPr>
              <w:t>о</w:t>
            </w:r>
            <w:r>
              <w:rPr>
                <w:rFonts w:asciiTheme="minorHAnsi" w:hAnsiTheme="minorHAnsi" w:cs="Calibri"/>
                <w:b/>
                <w:bCs/>
                <w:sz w:val="20"/>
                <w:szCs w:val="20"/>
              </w:rPr>
              <w:t xml:space="preserve"> </w:t>
            </w:r>
            <w:r w:rsidRPr="00DA6A5B">
              <w:rPr>
                <w:rFonts w:ascii="Arial LatArm" w:hAnsi="Arial LatArm" w:cs="Calibri"/>
                <w:b/>
                <w:bCs/>
                <w:sz w:val="20"/>
                <w:szCs w:val="20"/>
              </w:rPr>
              <w:t>1</w:t>
            </w:r>
            <w:r>
              <w:rPr>
                <w:rFonts w:asciiTheme="minorHAnsi" w:hAnsiTheme="minorHAnsi" w:cs="Calibri"/>
                <w:b/>
                <w:bCs/>
                <w:sz w:val="20"/>
                <w:szCs w:val="20"/>
              </w:rPr>
              <w:t xml:space="preserve"> </w:t>
            </w:r>
            <w:r w:rsidRPr="00DA6A5B">
              <w:rPr>
                <w:rFonts w:ascii="Arial LatArm" w:hAnsi="Arial LatArm" w:cs="Calibri"/>
                <w:b/>
                <w:bCs/>
                <w:sz w:val="20"/>
                <w:szCs w:val="20"/>
              </w:rPr>
              <w:t>764</w:t>
            </w:r>
            <w:r>
              <w:rPr>
                <w:rFonts w:asciiTheme="minorHAnsi" w:hAnsiTheme="minorHAnsi" w:cs="Calibri"/>
                <w:b/>
                <w:bCs/>
                <w:sz w:val="20"/>
                <w:szCs w:val="20"/>
              </w:rPr>
              <w:t xml:space="preserve"> </w:t>
            </w:r>
            <w:r w:rsidRPr="00DA6A5B">
              <w:rPr>
                <w:rFonts w:ascii="Arial LatArm" w:hAnsi="Arial LatArm" w:cs="Calibri"/>
                <w:b/>
                <w:bCs/>
                <w:sz w:val="20"/>
                <w:szCs w:val="20"/>
              </w:rPr>
              <w:t>000</w:t>
            </w:r>
          </w:p>
        </w:tc>
        <w:tc>
          <w:tcPr>
            <w:tcW w:w="6317" w:type="dxa"/>
            <w:vAlign w:val="center"/>
          </w:tcPr>
          <w:p w14:paraId="2E9EBFC6" w14:textId="456F063F" w:rsidR="00DA6A5B" w:rsidRPr="003C01F2" w:rsidRDefault="00DA6A5B" w:rsidP="00DA6A5B">
            <w:pPr>
              <w:widowControl w:val="0"/>
              <w:spacing w:after="120"/>
              <w:jc w:val="center"/>
              <w:rPr>
                <w:rFonts w:ascii="GHEA Grapalat" w:hAnsi="GHEA Grapalat"/>
              </w:rPr>
            </w:pPr>
            <w:r w:rsidRPr="00DA6A5B">
              <w:rPr>
                <w:rFonts w:ascii="GHEA Grapalat" w:hAnsi="GHEA Grapalat"/>
              </w:rPr>
              <w:t>Консультационные услуги по техническому контролю качества работ по выполнению текущих работ, требующих срочного решени</w:t>
            </w:r>
          </w:p>
        </w:tc>
      </w:tr>
      <w:tr w:rsidR="00DA6A5B" w:rsidRPr="00051B69" w14:paraId="2BB057E8" w14:textId="77777777" w:rsidTr="00EA35BC">
        <w:trPr>
          <w:jc w:val="center"/>
        </w:trPr>
        <w:tc>
          <w:tcPr>
            <w:tcW w:w="1035" w:type="dxa"/>
            <w:vAlign w:val="center"/>
          </w:tcPr>
          <w:p w14:paraId="1CBAFA6E" w14:textId="58D1183D" w:rsidR="00DA6A5B" w:rsidRPr="00051B69" w:rsidRDefault="00DA6A5B" w:rsidP="00DA6A5B">
            <w:pPr>
              <w:widowControl w:val="0"/>
              <w:spacing w:after="120"/>
              <w:jc w:val="center"/>
              <w:rPr>
                <w:rFonts w:ascii="GHEA Grapalat" w:hAnsi="GHEA Grapalat"/>
              </w:rPr>
            </w:pPr>
            <w:r>
              <w:rPr>
                <w:rFonts w:ascii="GHEA Grapalat" w:hAnsi="GHEA Grapalat"/>
              </w:rPr>
              <w:t>3</w:t>
            </w:r>
          </w:p>
        </w:tc>
        <w:tc>
          <w:tcPr>
            <w:tcW w:w="1882" w:type="dxa"/>
            <w:vAlign w:val="center"/>
          </w:tcPr>
          <w:p w14:paraId="4C261CC9" w14:textId="5E4095A6" w:rsidR="00DA6A5B" w:rsidRPr="00DA6A5B" w:rsidRDefault="00DA6A5B" w:rsidP="00DA6A5B">
            <w:pPr>
              <w:widowControl w:val="0"/>
              <w:spacing w:after="120"/>
              <w:jc w:val="center"/>
              <w:rPr>
                <w:rFonts w:ascii="GHEA Grapalat" w:hAnsi="GHEA Grapalat"/>
                <w:b/>
                <w:bCs/>
                <w:sz w:val="22"/>
                <w:szCs w:val="28"/>
              </w:rPr>
            </w:pPr>
            <w:r w:rsidRPr="00DA6A5B">
              <w:rPr>
                <w:rFonts w:ascii="Arial LatArm" w:hAnsi="Arial LatArm" w:cs="Calibri" w:hint="eastAsia"/>
                <w:b/>
                <w:bCs/>
                <w:sz w:val="20"/>
                <w:szCs w:val="20"/>
              </w:rPr>
              <w:t>Д</w:t>
            </w:r>
            <w:r w:rsidRPr="00DA6A5B">
              <w:rPr>
                <w:rFonts w:ascii="Arial LatArm" w:hAnsi="Arial LatArm" w:cs="Calibri"/>
                <w:b/>
                <w:bCs/>
                <w:sz w:val="20"/>
                <w:szCs w:val="20"/>
              </w:rPr>
              <w:t>о</w:t>
            </w:r>
            <w:r>
              <w:rPr>
                <w:rFonts w:asciiTheme="minorHAnsi" w:hAnsiTheme="minorHAnsi" w:cs="Calibri"/>
                <w:b/>
                <w:bCs/>
                <w:sz w:val="20"/>
                <w:szCs w:val="20"/>
              </w:rPr>
              <w:t xml:space="preserve"> </w:t>
            </w:r>
            <w:r w:rsidRPr="00DA6A5B">
              <w:rPr>
                <w:rFonts w:ascii="Arial LatArm" w:hAnsi="Arial LatArm" w:cs="Calibri"/>
                <w:b/>
                <w:bCs/>
                <w:sz w:val="20"/>
                <w:szCs w:val="20"/>
              </w:rPr>
              <w:t>1</w:t>
            </w:r>
            <w:r>
              <w:rPr>
                <w:rFonts w:asciiTheme="minorHAnsi" w:hAnsiTheme="minorHAnsi" w:cs="Calibri"/>
                <w:b/>
                <w:bCs/>
                <w:sz w:val="20"/>
                <w:szCs w:val="20"/>
              </w:rPr>
              <w:t xml:space="preserve"> </w:t>
            </w:r>
            <w:r w:rsidRPr="00DA6A5B">
              <w:rPr>
                <w:rFonts w:ascii="Arial LatArm" w:hAnsi="Arial LatArm" w:cs="Calibri"/>
                <w:b/>
                <w:bCs/>
                <w:sz w:val="20"/>
                <w:szCs w:val="20"/>
              </w:rPr>
              <w:t>756</w:t>
            </w:r>
            <w:r>
              <w:rPr>
                <w:rFonts w:asciiTheme="minorHAnsi" w:hAnsiTheme="minorHAnsi" w:cs="Calibri"/>
                <w:b/>
                <w:bCs/>
                <w:sz w:val="20"/>
                <w:szCs w:val="20"/>
              </w:rPr>
              <w:t xml:space="preserve"> </w:t>
            </w:r>
            <w:r w:rsidRPr="00DA6A5B">
              <w:rPr>
                <w:rFonts w:ascii="Arial LatArm" w:hAnsi="Arial LatArm" w:cs="Calibri"/>
                <w:b/>
                <w:bCs/>
                <w:sz w:val="20"/>
                <w:szCs w:val="20"/>
              </w:rPr>
              <w:t>800</w:t>
            </w:r>
          </w:p>
        </w:tc>
        <w:tc>
          <w:tcPr>
            <w:tcW w:w="6317" w:type="dxa"/>
            <w:vAlign w:val="center"/>
          </w:tcPr>
          <w:p w14:paraId="6D2B2827" w14:textId="4F4F7EA5" w:rsidR="00DA6A5B" w:rsidRPr="003C01F2" w:rsidRDefault="00DA6A5B" w:rsidP="00DA6A5B">
            <w:pPr>
              <w:widowControl w:val="0"/>
              <w:spacing w:after="120"/>
              <w:jc w:val="center"/>
              <w:rPr>
                <w:rFonts w:ascii="GHEA Grapalat" w:hAnsi="GHEA Grapalat"/>
              </w:rPr>
            </w:pPr>
            <w:r w:rsidRPr="00DA6A5B">
              <w:rPr>
                <w:rFonts w:ascii="GHEA Grapalat" w:hAnsi="GHEA Grapalat"/>
              </w:rPr>
              <w:t>Консультационные услуги по техническому контролю качества работ по выполнению текущих работ, требующих срочного решени</w:t>
            </w:r>
          </w:p>
        </w:tc>
      </w:tr>
    </w:tbl>
    <w:p w14:paraId="2AB3D7F1"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830700" w:rsidRDefault="00F85D0C" w:rsidP="00B46D58">
      <w:pPr>
        <w:widowControl w:val="0"/>
        <w:spacing w:after="160"/>
        <w:jc w:val="center"/>
        <w:rPr>
          <w:rFonts w:ascii="GHEA Grapalat" w:hAnsi="GHEA Grapalat"/>
          <w:b/>
        </w:rPr>
      </w:pPr>
    </w:p>
    <w:p w14:paraId="49AD27FE" w14:textId="77777777" w:rsidR="00C00752" w:rsidRPr="00716B8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КВАЛИФИКАЦИОННЫЕ КРИТЕРИИ И ПОРЯДОК ИХ ОЦЕНКИ</w:t>
      </w:r>
    </w:p>
    <w:p w14:paraId="12E40724"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50F2B35D"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9D7D4F9"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8B6D0D">
        <w:rPr>
          <w:rFonts w:ascii="GHEA Grapalat" w:hAnsi="GHEA Grapalat"/>
        </w:rPr>
        <w:t>пяти</w:t>
      </w:r>
      <w:r w:rsidR="008B6D0D" w:rsidRPr="009044F1">
        <w:rPr>
          <w:rFonts w:ascii="GHEA Grapalat" w:hAnsi="GHEA Grapalat"/>
        </w:rPr>
        <w:t xml:space="preserve">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EB76D0">
        <w:rPr>
          <w:rFonts w:ascii="GHEA Grapalat" w:hAnsi="GHEA Grapalat"/>
        </w:rPr>
        <w:t xml:space="preserve"> или отменена</w:t>
      </w:r>
      <w:r w:rsidR="003240F7">
        <w:rPr>
          <w:rFonts w:ascii="GHEA Grapalat" w:hAnsi="GHEA Grapalat"/>
        </w:rPr>
        <w:t>;</w:t>
      </w:r>
    </w:p>
    <w:p w14:paraId="3812144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8B6D0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28A1782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w:t>
      </w:r>
      <w:r w:rsidRPr="009044F1">
        <w:rPr>
          <w:rFonts w:ascii="GHEA Grapalat" w:hAnsi="GHEA Grapalat"/>
        </w:rPr>
        <w:lastRenderedPageBreak/>
        <w:t>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558B7A7C" w14:textId="77777777" w:rsidR="00753E6E" w:rsidRDefault="00753E6E" w:rsidP="00B46D58">
      <w:pPr>
        <w:widowControl w:val="0"/>
        <w:tabs>
          <w:tab w:val="left" w:pos="1134"/>
        </w:tabs>
        <w:spacing w:after="160"/>
        <w:ind w:firstLine="567"/>
        <w:jc w:val="both"/>
        <w:rPr>
          <w:rFonts w:ascii="GHEA Grapalat" w:hAnsi="GHEA Grapalat"/>
          <w:lang w:val="hy-AM"/>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238AD77F" w14:textId="05235B14" w:rsidR="00944EB4" w:rsidRPr="00944EB4" w:rsidRDefault="00944EB4" w:rsidP="00944EB4">
      <w:pPr>
        <w:widowControl w:val="0"/>
        <w:tabs>
          <w:tab w:val="left" w:pos="1134"/>
        </w:tabs>
        <w:spacing w:after="160"/>
        <w:ind w:firstLine="567"/>
        <w:jc w:val="both"/>
        <w:rPr>
          <w:rFonts w:ascii="GHEA Grapalat" w:hAnsi="GHEA Grapalat"/>
          <w:lang w:val="hy-AM"/>
        </w:rPr>
      </w:pPr>
      <w:r w:rsidRPr="00FE73AC">
        <w:rPr>
          <w:rFonts w:ascii="GHEA Grapalat" w:hAnsi="GHEA Grapalat"/>
        </w:rPr>
        <w:t>7) которые на основании абзаца «е» подпункта 2 пункта 1 постановления Правительства РА N</w:t>
      </w:r>
      <w:r w:rsidRPr="00FE73AC">
        <w:rPr>
          <w:rFonts w:ascii="GHEA Grapalat" w:hAnsi="GHEA Grapalat"/>
          <w:lang w:val="hy-AM"/>
        </w:rPr>
        <w:t>817-</w:t>
      </w:r>
      <w:r w:rsidRPr="00FE73AC">
        <w:rPr>
          <w:rFonts w:ascii="GHEA Grapalat" w:hAnsi="GHEA Grapalat"/>
        </w:rPr>
        <w:t xml:space="preserve">А от </w:t>
      </w:r>
      <w:r w:rsidRPr="00FE73AC">
        <w:rPr>
          <w:rFonts w:ascii="GHEA Grapalat" w:hAnsi="GHEA Grapalat"/>
          <w:lang w:val="hy-AM"/>
        </w:rPr>
        <w:t>20.06.2025</w:t>
      </w:r>
      <w:r w:rsidRPr="00FE73AC">
        <w:rPr>
          <w:rFonts w:ascii="GHEA Grapalat" w:hAnsi="GHEA Grapalat"/>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62E6CCB9" w14:textId="77777777" w:rsidR="001A6383" w:rsidRDefault="00990561" w:rsidP="001A6383">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B48C1B4" w14:textId="77777777" w:rsidR="00775378" w:rsidRPr="001A6383" w:rsidRDefault="00775378" w:rsidP="001A6383">
      <w:pPr>
        <w:widowControl w:val="0"/>
        <w:tabs>
          <w:tab w:val="left" w:pos="1134"/>
        </w:tabs>
        <w:spacing w:after="160"/>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13BF0D4" w14:textId="77777777" w:rsidR="00775378" w:rsidRPr="001A6383"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1A6383">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553098" w:rsidRPr="001A6383">
        <w:rPr>
          <w:rFonts w:ascii="GHEA Grapalat" w:hAnsi="GHEA Grapalat" w:cs="Sylfaen"/>
        </w:rPr>
        <w:t xml:space="preserve">обеспечения </w:t>
      </w:r>
      <w:r w:rsidRPr="001A6383">
        <w:rPr>
          <w:rFonts w:ascii="GHEA Grapalat" w:hAnsi="GHEA Grapalat" w:cs="Sylfaen"/>
        </w:rPr>
        <w:t>заявки</w:t>
      </w:r>
      <w:r w:rsidR="00553098">
        <w:rPr>
          <w:rFonts w:ascii="GHEA Grapalat" w:hAnsi="GHEA Grapalat" w:cs="Sylfaen"/>
        </w:rPr>
        <w:t xml:space="preserve"> или </w:t>
      </w:r>
      <w:r w:rsidRPr="001A6383">
        <w:rPr>
          <w:rFonts w:ascii="GHEA Grapalat" w:hAnsi="GHEA Grapalat" w:cs="Sylfaen"/>
        </w:rPr>
        <w:t>договора;</w:t>
      </w:r>
    </w:p>
    <w:p w14:paraId="3392D812" w14:textId="77777777" w:rsidR="00775378" w:rsidRPr="001A6383"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14:paraId="23780953"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9CAA3C2" w14:textId="77777777" w:rsidR="00944EB4" w:rsidRDefault="00944EB4" w:rsidP="00944EB4">
      <w:pPr>
        <w:widowControl w:val="0"/>
        <w:tabs>
          <w:tab w:val="left" w:pos="1134"/>
        </w:tabs>
        <w:spacing w:after="160"/>
        <w:ind w:firstLine="567"/>
        <w:jc w:val="both"/>
        <w:rPr>
          <w:rFonts w:ascii="GHEA Grapalat" w:hAnsi="GHEA Grapalat"/>
          <w:lang w:val="hy-AM"/>
        </w:rPr>
      </w:pPr>
      <w:r w:rsidRPr="00FE73AC">
        <w:rPr>
          <w:rFonts w:ascii="GHEA Grapalat" w:hAnsi="GHEA Grapalat"/>
        </w:rPr>
        <w:t>2.3. Включение участника в 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14:paraId="4C90C6E0" w14:textId="77777777" w:rsidR="00BA3554" w:rsidRPr="00716B8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w:t>
      </w:r>
      <w:r w:rsidRPr="009044F1">
        <w:rPr>
          <w:rFonts w:ascii="GHEA Grapalat" w:hAnsi="GHEA Grapalat"/>
        </w:rPr>
        <w:lastRenderedPageBreak/>
        <w:t>(консорциумом).</w:t>
      </w:r>
    </w:p>
    <w:p w14:paraId="692A6F3E"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1BFA7EA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73D8CFE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FAD0D4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6077B16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кто-либо из членов какого-либо органа управления одного из них или из </w:t>
      </w:r>
      <w:r w:rsidRPr="009044F1">
        <w:rPr>
          <w:rFonts w:ascii="GHEA Grapalat" w:hAnsi="GHEA Grapalat"/>
          <w:color w:val="000000"/>
        </w:rPr>
        <w:lastRenderedPageBreak/>
        <w:t>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Default="00D5674E" w:rsidP="006A1FFF">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6752F38F" w14:textId="77777777" w:rsidR="00590D1B" w:rsidRPr="00051B69" w:rsidRDefault="00590D1B" w:rsidP="00590D1B">
      <w:pPr>
        <w:widowControl w:val="0"/>
        <w:spacing w:after="160"/>
        <w:ind w:firstLine="567"/>
        <w:jc w:val="both"/>
        <w:rPr>
          <w:rFonts w:ascii="GHEA Grapalat" w:hAnsi="GHEA Grapalat"/>
          <w:spacing w:val="-6"/>
          <w:lang w:val="hy-AM"/>
        </w:rPr>
      </w:pPr>
      <w:r w:rsidRPr="00590D1B">
        <w:rPr>
          <w:rFonts w:ascii="GHEA Grapalat" w:hAnsi="GHEA Grapalat"/>
          <w:b/>
          <w:bCs/>
        </w:rPr>
        <w:t>Отобранный</w:t>
      </w:r>
      <w:r w:rsidRPr="00590D1B">
        <w:rPr>
          <w:rFonts w:ascii="GHEA Grapalat" w:hAnsi="GHEA Grapalat"/>
          <w:b/>
          <w:bCs/>
          <w:spacing w:val="-6"/>
        </w:rPr>
        <w:t xml:space="preserve"> участник определяется в соответствии с частью 2 статьи 44 Закона </w:t>
      </w:r>
      <w:r w:rsidRPr="00590D1B">
        <w:rPr>
          <w:rFonts w:ascii="GHEA Grapalat" w:hAnsi="GHEA Grapalat"/>
          <w:b/>
          <w:bCs/>
        </w:rPr>
        <w:t xml:space="preserve">РА "О закупках" </w:t>
      </w:r>
      <w:r w:rsidRPr="00590D1B">
        <w:rPr>
          <w:rFonts w:ascii="GHEA Grapalat" w:hAnsi="GHEA Grapalat"/>
          <w:b/>
          <w:bCs/>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051B69">
        <w:rPr>
          <w:rFonts w:ascii="GHEA Grapalat" w:hAnsi="GHEA Grapalat"/>
          <w:spacing w:val="-6"/>
          <w:lang w:val="hy-AM"/>
        </w:rPr>
        <w:t>.</w:t>
      </w:r>
    </w:p>
    <w:p w14:paraId="6A6BAF47" w14:textId="24F8431E" w:rsidR="003D08B6" w:rsidRPr="009044F1" w:rsidRDefault="00096865" w:rsidP="003D08B6">
      <w:pPr>
        <w:widowControl w:val="0"/>
        <w:tabs>
          <w:tab w:val="left" w:pos="1134"/>
        </w:tabs>
        <w:spacing w:after="160" w:line="360" w:lineRule="auto"/>
        <w:ind w:firstLine="567"/>
        <w:jc w:val="both"/>
        <w:rPr>
          <w:rFonts w:ascii="GHEA Grapalat" w:hAnsi="GHEA Grapalat" w:cs="Arial"/>
        </w:rPr>
      </w:pPr>
      <w:r w:rsidRPr="004D1746">
        <w:rPr>
          <w:rFonts w:ascii="GHEA Grapalat" w:hAnsi="GHEA Grapalat"/>
        </w:rPr>
        <w:t>2.4</w:t>
      </w:r>
      <w:r w:rsidR="00D13662" w:rsidRPr="004D1746">
        <w:rPr>
          <w:rFonts w:ascii="GHEA Grapalat" w:hAnsi="GHEA Grapalat"/>
        </w:rPr>
        <w:t>.</w:t>
      </w:r>
      <w:r w:rsidR="00462C2B">
        <w:rPr>
          <w:rFonts w:ascii="GHEA Grapalat" w:hAnsi="GHEA Grapalat"/>
        </w:rPr>
        <w:t xml:space="preserve"> </w:t>
      </w:r>
      <w:r w:rsidR="003D08B6" w:rsidRPr="009044F1">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sidRPr="009044F1">
        <w:rPr>
          <w:rFonts w:ascii="GHEA Grapalat" w:hAnsi="GHEA Grapalat"/>
        </w:rPr>
        <w:t>1)</w:t>
      </w:r>
      <w:r w:rsidRPr="003A1EBB">
        <w:rPr>
          <w:rFonts w:ascii="GHEA Grapalat" w:hAnsi="GHEA Grapalat"/>
        </w:rPr>
        <w:tab/>
      </w:r>
      <w:r w:rsidRPr="009044F1">
        <w:rPr>
          <w:rFonts w:ascii="GHEA Grapalat" w:hAnsi="GHEA Grapalat"/>
        </w:rPr>
        <w:t>профессиональный опыт,</w:t>
      </w:r>
    </w:p>
    <w:p w14:paraId="3BBB399F" w14:textId="0680AEC4" w:rsidR="003D08B6" w:rsidRDefault="00590D1B" w:rsidP="003D08B6">
      <w:pPr>
        <w:widowControl w:val="0"/>
        <w:tabs>
          <w:tab w:val="left" w:pos="1134"/>
        </w:tabs>
        <w:spacing w:after="160" w:line="360" w:lineRule="auto"/>
        <w:ind w:firstLine="567"/>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трудовые ресурсы.</w:t>
      </w:r>
    </w:p>
    <w:p w14:paraId="26468520" w14:textId="03EA612A" w:rsidR="00590D1B" w:rsidRP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Оценка заявки участника будет проводиться в соответствии со следующими критериями и порядком</w:t>
      </w:r>
      <w:r>
        <w:rPr>
          <w:rFonts w:ascii="GHEA Grapalat" w:hAnsi="GHEA Grapalat"/>
          <w:b/>
          <w:bCs/>
        </w:rPr>
        <w:t>.</w:t>
      </w:r>
    </w:p>
    <w:p w14:paraId="2C8C3F31" w14:textId="59BE0D55" w:rsid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Максимальный бал оценки заявки участника устанавливается 100 баллов</w:t>
      </w:r>
      <w:r>
        <w:rPr>
          <w:rFonts w:ascii="GHEA Grapalat" w:hAnsi="GHEA Grapalat"/>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8059DB"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8059DB"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8059DB" w:rsidRDefault="00590D1B" w:rsidP="00590D1B">
            <w:pPr>
              <w:jc w:val="center"/>
              <w:rPr>
                <w:rFonts w:ascii="GHEA Grapalat" w:hAnsi="GHEA Grapalat" w:cs="Sylfaen"/>
                <w:b/>
                <w:sz w:val="20"/>
              </w:rPr>
            </w:pPr>
            <w:r w:rsidRPr="00590D1B">
              <w:rPr>
                <w:rFonts w:ascii="GHEA Grapalat" w:hAnsi="GHEA Grapalat" w:cs="Sylfaen"/>
                <w:b/>
                <w:sz w:val="20"/>
              </w:rPr>
              <w:t>Оценка</w:t>
            </w:r>
          </w:p>
        </w:tc>
      </w:tr>
      <w:tr w:rsidR="00590D1B" w:rsidRPr="008059DB"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8059DB"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8059DB"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8059DB" w:rsidRDefault="00590D1B" w:rsidP="00590D1B">
            <w:pPr>
              <w:jc w:val="center"/>
              <w:rPr>
                <w:rFonts w:ascii="GHEA Grapalat" w:hAnsi="GHEA Grapalat" w:cs="Sylfaen"/>
                <w:sz w:val="20"/>
              </w:rPr>
            </w:pPr>
            <w:r w:rsidRPr="00590D1B">
              <w:rPr>
                <w:rFonts w:ascii="GHEA Grapalat" w:hAnsi="GHEA Grapalat" w:cs="Sylfaen"/>
                <w:b/>
                <w:sz w:val="20"/>
              </w:rPr>
              <w:t>Пропорции</w:t>
            </w:r>
          </w:p>
        </w:tc>
      </w:tr>
      <w:tr w:rsidR="00590D1B" w:rsidRPr="008059DB"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ТЕХНИЧЕСКОЕ ПРЕДЛОЖЕНИЕ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1</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2)</w:t>
            </w:r>
          </w:p>
          <w:p w14:paraId="35988844" w14:textId="5F33722F" w:rsidR="00590D1B" w:rsidRPr="008059DB" w:rsidRDefault="00590D1B" w:rsidP="00EA35BC">
            <w:pPr>
              <w:ind w:firstLine="567"/>
              <w:jc w:val="both"/>
              <w:rPr>
                <w:rFonts w:ascii="GHEA Grapalat" w:hAnsi="GHEA Grapalat" w:cs="Sylfaen"/>
                <w:b/>
                <w:sz w:val="20"/>
              </w:rPr>
            </w:pPr>
            <w:r w:rsidRPr="008059DB">
              <w:rPr>
                <w:rFonts w:ascii="GHEA Grapalat" w:hAnsi="GHEA Grapalat" w:cs="Sylfaen"/>
                <w:b/>
                <w:sz w:val="20"/>
              </w:rPr>
              <w:t>/</w:t>
            </w:r>
            <w:r>
              <w:t xml:space="preserve"> </w:t>
            </w:r>
            <w:r w:rsidRPr="00590D1B">
              <w:rPr>
                <w:rFonts w:ascii="GHEA Grapalat" w:hAnsi="GHEA Grapalat" w:cs="Sylfaen"/>
                <w:b/>
                <w:sz w:val="20"/>
              </w:rPr>
              <w:t xml:space="preserve">Профессиональный опыт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 xml:space="preserve">1) </w:t>
            </w:r>
            <w:r>
              <w:rPr>
                <w:rFonts w:ascii="GHEA Grapalat" w:hAnsi="GHEA Grapalat" w:cs="Sylfaen"/>
                <w:b/>
                <w:sz w:val="20"/>
              </w:rPr>
              <w:t>и</w:t>
            </w:r>
            <w:r w:rsidRPr="008059DB">
              <w:rPr>
                <w:rFonts w:ascii="GHEA Grapalat" w:hAnsi="GHEA Grapalat" w:cs="Sylfaen"/>
                <w:b/>
                <w:sz w:val="20"/>
              </w:rPr>
              <w:t xml:space="preserve"> </w:t>
            </w:r>
            <w:r w:rsidRPr="00590D1B">
              <w:rPr>
                <w:rFonts w:ascii="GHEA Grapalat" w:hAnsi="GHEA Grapalat" w:cs="Sylfaen"/>
                <w:b/>
                <w:sz w:val="20"/>
              </w:rPr>
              <w:t xml:space="preserve">Трудовые ресурсы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70 %</w:t>
            </w:r>
          </w:p>
        </w:tc>
      </w:tr>
      <w:tr w:rsidR="00590D1B" w:rsidRPr="008059DB"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ЦЕНОВОЕ ПРЕДЛОЖЕНИЕ </w:t>
            </w:r>
            <w:r w:rsidRPr="008059DB">
              <w:rPr>
                <w:rFonts w:ascii="GHEA Grapalat" w:hAnsi="GHEA Grapalat" w:cs="Sylfaen"/>
                <w:b/>
                <w:sz w:val="20"/>
              </w:rPr>
              <w:t>(</w:t>
            </w:r>
            <w:r>
              <w:rPr>
                <w:rFonts w:ascii="GHEA Grapalat" w:hAnsi="GHEA Grapalat" w:cs="Sylfaen"/>
                <w:b/>
                <w:sz w:val="20"/>
              </w:rPr>
              <w:t>ЦП</w:t>
            </w:r>
            <w:r w:rsidRPr="008059DB">
              <w:rPr>
                <w:rFonts w:ascii="GHEA Grapalat" w:hAnsi="GHEA Grapalat" w:cs="Sylfaen"/>
                <w:b/>
                <w:sz w:val="20"/>
              </w:rPr>
              <w:t>)</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30 %</w:t>
            </w:r>
          </w:p>
        </w:tc>
      </w:tr>
    </w:tbl>
    <w:p w14:paraId="40325847" w14:textId="77777777" w:rsidR="00590D1B" w:rsidRPr="00590D1B"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Pr>
          <w:rFonts w:ascii="GHEA Grapalat" w:hAnsi="GHEA Grapalat"/>
        </w:rPr>
        <w:t xml:space="preserve">2.4.1 </w:t>
      </w:r>
      <w:r w:rsidRPr="009044F1">
        <w:rPr>
          <w:rFonts w:ascii="GHEA Grapalat" w:hAnsi="GHEA Grapalat"/>
        </w:rPr>
        <w:t>Предъявляемые к участнику:</w:t>
      </w:r>
    </w:p>
    <w:p w14:paraId="10B20EAE"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Armenian"/>
        </w:rPr>
      </w:pPr>
      <w:r w:rsidRPr="009044F1">
        <w:rPr>
          <w:rFonts w:ascii="GHEA Grapalat" w:hAnsi="GHEA Grapalat"/>
        </w:rPr>
        <w:t>1)</w:t>
      </w:r>
      <w:r w:rsidRPr="003A1EBB">
        <w:rPr>
          <w:rFonts w:ascii="GHEA Grapalat" w:hAnsi="GHEA Grapalat"/>
        </w:rPr>
        <w:tab/>
      </w:r>
      <w:r w:rsidRPr="009044F1">
        <w:rPr>
          <w:rFonts w:ascii="GHEA Grapalat" w:hAnsi="GHEA Grapalat"/>
        </w:rPr>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14:paraId="31081D85" w14:textId="77777777" w:rsidTr="008C1FF8">
        <w:tc>
          <w:tcPr>
            <w:tcW w:w="675" w:type="dxa"/>
          </w:tcPr>
          <w:p w14:paraId="19E9D978" w14:textId="77777777" w:rsidR="003D08B6" w:rsidRDefault="003D08B6" w:rsidP="008C1FF8">
            <w:pPr>
              <w:widowControl w:val="0"/>
              <w:tabs>
                <w:tab w:val="left" w:pos="1134"/>
              </w:tabs>
              <w:spacing w:after="160"/>
              <w:jc w:val="both"/>
              <w:rPr>
                <w:rFonts w:ascii="GHEA Grapalat" w:hAnsi="GHEA Grapalat"/>
                <w:color w:val="000000"/>
              </w:rPr>
            </w:pPr>
            <w:r>
              <w:rPr>
                <w:rFonts w:ascii="GHEA Grapalat" w:hAnsi="GHEA Grapalat" w:cs="Arial Armenian"/>
                <w:sz w:val="20"/>
              </w:rPr>
              <w:t>N</w:t>
            </w:r>
          </w:p>
        </w:tc>
        <w:tc>
          <w:tcPr>
            <w:tcW w:w="3261" w:type="dxa"/>
          </w:tcPr>
          <w:p w14:paraId="3B48832C"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Условия, представленные к опыту</w:t>
            </w:r>
          </w:p>
        </w:tc>
        <w:tc>
          <w:tcPr>
            <w:tcW w:w="3028" w:type="dxa"/>
          </w:tcPr>
          <w:p w14:paraId="67DCF9C3"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Требуемые документы и условия к последним</w:t>
            </w:r>
          </w:p>
        </w:tc>
        <w:tc>
          <w:tcPr>
            <w:tcW w:w="2322" w:type="dxa"/>
          </w:tcPr>
          <w:p w14:paraId="23669252" w14:textId="77777777" w:rsidR="003D08B6" w:rsidRPr="00DE0D4A" w:rsidRDefault="003D08B6" w:rsidP="008C1FF8">
            <w:pPr>
              <w:widowControl w:val="0"/>
              <w:tabs>
                <w:tab w:val="left" w:pos="1134"/>
              </w:tabs>
              <w:spacing w:after="160"/>
              <w:jc w:val="both"/>
              <w:rPr>
                <w:rFonts w:ascii="GHEA Grapalat" w:hAnsi="GHEA Grapalat"/>
                <w:color w:val="000000"/>
              </w:rPr>
            </w:pPr>
            <w:r>
              <w:rPr>
                <w:rFonts w:ascii="GHEA Grapalat" w:hAnsi="GHEA Grapalat"/>
                <w:color w:val="000000"/>
              </w:rPr>
              <w:t>Аналогичность</w:t>
            </w:r>
          </w:p>
        </w:tc>
      </w:tr>
      <w:tr w:rsidR="003D08B6" w14:paraId="59FF1E0A" w14:textId="77777777" w:rsidTr="008C1FF8">
        <w:tc>
          <w:tcPr>
            <w:tcW w:w="675" w:type="dxa"/>
          </w:tcPr>
          <w:p w14:paraId="1F6146F8" w14:textId="770A676B" w:rsidR="003D08B6" w:rsidRDefault="00462C2B" w:rsidP="008C1FF8">
            <w:pPr>
              <w:widowControl w:val="0"/>
              <w:tabs>
                <w:tab w:val="left" w:pos="1134"/>
              </w:tabs>
              <w:spacing w:after="160"/>
              <w:jc w:val="both"/>
              <w:rPr>
                <w:rFonts w:ascii="GHEA Grapalat" w:hAnsi="GHEA Grapalat"/>
                <w:color w:val="000000"/>
              </w:rPr>
            </w:pPr>
            <w:r>
              <w:rPr>
                <w:rFonts w:ascii="GHEA Grapalat" w:hAnsi="GHEA Grapalat"/>
                <w:color w:val="000000"/>
              </w:rPr>
              <w:t>1</w:t>
            </w:r>
          </w:p>
        </w:tc>
        <w:tc>
          <w:tcPr>
            <w:tcW w:w="3261" w:type="dxa"/>
          </w:tcPr>
          <w:p w14:paraId="71EC4ECA" w14:textId="58D3815C" w:rsidR="003D08B6" w:rsidRDefault="00A14368" w:rsidP="008C1FF8">
            <w:pPr>
              <w:widowControl w:val="0"/>
              <w:tabs>
                <w:tab w:val="left" w:pos="1134"/>
              </w:tabs>
              <w:spacing w:after="160"/>
              <w:jc w:val="both"/>
              <w:rPr>
                <w:rFonts w:ascii="GHEA Grapalat" w:hAnsi="GHEA Grapalat"/>
                <w:color w:val="000000"/>
              </w:rPr>
            </w:pPr>
            <w:r w:rsidRPr="00A14368">
              <w:rPr>
                <w:rFonts w:ascii="GHEA Grapalat" w:hAnsi="GHEA Grapalat"/>
                <w:color w:val="000000"/>
              </w:rPr>
              <w:t xml:space="preserve">Участником надлежащим образом должен быть </w:t>
            </w:r>
            <w:r w:rsidRPr="00A14368">
              <w:rPr>
                <w:rFonts w:ascii="GHEA Grapalat" w:hAnsi="GHEA Grapalat"/>
                <w:color w:val="000000"/>
              </w:rPr>
              <w:lastRenderedPageBreak/>
              <w:t>выполнен минимум один аналогичный договор в течение года, со дня подачи заявки, и предшествующих трех лет. Ранее выполненный договор (или договоры) оценивается (или оцениваются) как аналогичный, если объем (или суммарный объем) 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DE746E" w:rsidRDefault="00462C2B" w:rsidP="008C1FF8">
            <w:pPr>
              <w:widowControl w:val="0"/>
              <w:tabs>
                <w:tab w:val="left" w:pos="1134"/>
              </w:tabs>
              <w:spacing w:after="160"/>
              <w:jc w:val="both"/>
              <w:rPr>
                <w:rFonts w:ascii="GHEA Grapalat" w:hAnsi="GHEA Grapalat"/>
                <w:color w:val="000000"/>
              </w:rPr>
            </w:pPr>
            <w:r w:rsidRPr="00DE746E">
              <w:rPr>
                <w:rFonts w:ascii="GHEA Grapalat" w:hAnsi="GHEA Grapalat"/>
                <w:color w:val="000000"/>
              </w:rPr>
              <w:lastRenderedPageBreak/>
              <w:t xml:space="preserve">копии ранее заключенного </w:t>
            </w:r>
            <w:r w:rsidR="005F4445" w:rsidRPr="00DE746E">
              <w:rPr>
                <w:rFonts w:ascii="GHEA Grapalat" w:hAnsi="GHEA Grapalat"/>
                <w:color w:val="000000"/>
              </w:rPr>
              <w:t xml:space="preserve">договора </w:t>
            </w:r>
            <w:r w:rsidR="005F4445" w:rsidRPr="00DE746E">
              <w:rPr>
                <w:rFonts w:ascii="GHEA Grapalat" w:hAnsi="GHEA Grapalat"/>
                <w:color w:val="000000"/>
              </w:rPr>
              <w:lastRenderedPageBreak/>
              <w:t>(или договоров)</w:t>
            </w:r>
            <w:r w:rsidRPr="00DE746E">
              <w:rPr>
                <w:rFonts w:ascii="GHEA Grapalat" w:hAnsi="GHEA Grapalat"/>
                <w:color w:val="000000"/>
              </w:rPr>
              <w:t xml:space="preserve">, а для оценки надлежащего исполнения указанного </w:t>
            </w:r>
            <w:r w:rsidR="005F4445" w:rsidRPr="00DE746E">
              <w:rPr>
                <w:rFonts w:ascii="GHEA Grapalat" w:hAnsi="GHEA Grapalat"/>
                <w:color w:val="000000"/>
              </w:rPr>
              <w:t>договора (или договоров)</w:t>
            </w:r>
            <w:r w:rsidRPr="00DE746E">
              <w:rPr>
                <w:rFonts w:ascii="GHEA Grapalat" w:hAnsi="GHEA Grapalat"/>
                <w:color w:val="000000"/>
              </w:rPr>
              <w:t>- копию протокола приемки-передачи и т.п.), утвержденный сторонами данного договора, удостоверяющий исполнение контракта в 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5F4445" w:rsidRDefault="005F4445" w:rsidP="008C1FF8">
            <w:pPr>
              <w:widowControl w:val="0"/>
              <w:tabs>
                <w:tab w:val="left" w:pos="1134"/>
              </w:tabs>
              <w:spacing w:after="160"/>
              <w:jc w:val="both"/>
              <w:rPr>
                <w:rFonts w:ascii="GHEA Grapalat" w:hAnsi="GHEA Grapalat"/>
                <w:color w:val="000000"/>
              </w:rPr>
            </w:pPr>
            <w:r w:rsidRPr="005F4445">
              <w:rPr>
                <w:rFonts w:ascii="GHEA Grapalat" w:hAnsi="GHEA Grapalat"/>
                <w:color w:val="000000"/>
              </w:rPr>
              <w:lastRenderedPageBreak/>
              <w:t xml:space="preserve">ранее заключенный </w:t>
            </w:r>
            <w:r w:rsidRPr="005F4445">
              <w:rPr>
                <w:rFonts w:ascii="GHEA Grapalat" w:hAnsi="GHEA Grapalat"/>
                <w:color w:val="000000"/>
              </w:rPr>
              <w:lastRenderedPageBreak/>
              <w:t xml:space="preserve">договор (или договоры) услуг технического контроля качества строительных работ  </w:t>
            </w:r>
          </w:p>
        </w:tc>
      </w:tr>
    </w:tbl>
    <w:p w14:paraId="6ED436EF" w14:textId="77777777" w:rsidR="00C761DB" w:rsidRDefault="003D08B6" w:rsidP="00C761DB">
      <w:pPr>
        <w:jc w:val="both"/>
        <w:rPr>
          <w:rFonts w:ascii="GHEA Grapalat" w:hAnsi="GHEA Grapalat"/>
        </w:rPr>
      </w:pPr>
      <w:r>
        <w:rPr>
          <w:rFonts w:ascii="GHEA Grapalat" w:hAnsi="GHEA Grapalat"/>
        </w:rPr>
        <w:lastRenderedPageBreak/>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0F82F67C" w14:textId="2624DA37" w:rsidR="003D08B6" w:rsidRDefault="00462C2B" w:rsidP="00C761DB">
      <w:pPr>
        <w:ind w:firstLine="540"/>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квалификационный критерий "Трудовые ресурсы" устанавливается и оценивается в следующем порядке:</w:t>
      </w:r>
    </w:p>
    <w:p w14:paraId="48F6283C" w14:textId="77777777" w:rsidR="00DA6A5B" w:rsidRDefault="006F091A" w:rsidP="003D08B6">
      <w:pPr>
        <w:widowControl w:val="0"/>
        <w:tabs>
          <w:tab w:val="left" w:pos="1134"/>
        </w:tabs>
        <w:spacing w:after="160" w:line="360" w:lineRule="auto"/>
        <w:ind w:firstLine="567"/>
        <w:jc w:val="both"/>
        <w:rPr>
          <w:rFonts w:ascii="GHEA Grapalat" w:hAnsi="GHEA Grapalat"/>
          <w:b/>
          <w:bCs/>
        </w:rPr>
      </w:pPr>
      <w:r w:rsidRPr="003C01F2">
        <w:rPr>
          <w:rFonts w:ascii="GHEA Grapalat" w:hAnsi="GHEA Grapalat"/>
          <w:b/>
          <w:bCs/>
        </w:rPr>
        <w:t xml:space="preserve">а) </w:t>
      </w:r>
      <w:r w:rsidR="00A14368" w:rsidRPr="00A14368">
        <w:rPr>
          <w:rFonts w:ascii="GHEA Grapalat" w:hAnsi="GHEA Grapalat"/>
          <w:b/>
          <w:bCs/>
        </w:rPr>
        <w:t xml:space="preserve">В основном составе </w:t>
      </w:r>
      <w:r w:rsidR="002F3B28" w:rsidRPr="002F3B28">
        <w:rPr>
          <w:rFonts w:ascii="GHEA Grapalat" w:hAnsi="GHEA Grapalat"/>
          <w:b/>
          <w:bCs/>
        </w:rPr>
        <w:t xml:space="preserve">должен входить </w:t>
      </w:r>
      <w:r w:rsidR="00DA6A5B" w:rsidRPr="00DA6A5B">
        <w:rPr>
          <w:rFonts w:ascii="GHEA Grapalat" w:hAnsi="GHEA Grapalat"/>
          <w:b/>
          <w:bCs/>
        </w:rPr>
        <w:t>не менее 2 инженерно-технических руководителей по водоснабжению и водоотведению.</w:t>
      </w:r>
    </w:p>
    <w:p w14:paraId="67B65724" w14:textId="10FCAFEF" w:rsidR="00C761DB" w:rsidRPr="006F091A" w:rsidRDefault="002F3B28" w:rsidP="003D08B6">
      <w:pPr>
        <w:widowControl w:val="0"/>
        <w:tabs>
          <w:tab w:val="left" w:pos="1134"/>
        </w:tabs>
        <w:spacing w:after="160" w:line="360" w:lineRule="auto"/>
        <w:ind w:firstLine="567"/>
        <w:jc w:val="both"/>
        <w:rPr>
          <w:rFonts w:ascii="GHEA Grapalat" w:hAnsi="GHEA Grapalat"/>
          <w:b/>
          <w:bCs/>
        </w:rPr>
      </w:pPr>
      <w:r w:rsidRPr="002F3B28">
        <w:rPr>
          <w:rFonts w:ascii="GHEA Grapalat" w:hAnsi="GHEA Grapalat"/>
          <w:b/>
          <w:bCs/>
        </w:rPr>
        <w:t xml:space="preserve"> </w:t>
      </w:r>
      <w:r w:rsidR="00C761DB" w:rsidRPr="00C761DB">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5E1F72"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095DBD" w:rsidRDefault="006F091A" w:rsidP="008C1FF8">
            <w:pPr>
              <w:jc w:val="center"/>
              <w:rPr>
                <w:rFonts w:ascii="GHEA Grapalat" w:hAnsi="GHEA Grapalat"/>
              </w:rPr>
            </w:pPr>
            <w:r w:rsidRPr="00095DBD">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9044F1" w:rsidRDefault="006F091A" w:rsidP="008C1FF8">
            <w:pPr>
              <w:jc w:val="center"/>
              <w:rPr>
                <w:rFonts w:ascii="GHEA Grapalat" w:hAnsi="GHEA Grapalat"/>
              </w:rPr>
            </w:pPr>
            <w:r w:rsidRPr="006F091A">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095DBD" w:rsidRDefault="006F091A" w:rsidP="008C1FF8">
            <w:pPr>
              <w:jc w:val="center"/>
              <w:rPr>
                <w:rFonts w:ascii="GHEA Grapalat" w:hAnsi="GHEA Grapalat"/>
              </w:rPr>
            </w:pPr>
            <w:r w:rsidRPr="009044F1">
              <w:rPr>
                <w:rFonts w:ascii="GHEA Grapalat" w:hAnsi="GHEA Grapalat"/>
              </w:rPr>
              <w:t>Специалисты</w:t>
            </w:r>
          </w:p>
        </w:tc>
      </w:tr>
      <w:tr w:rsidR="006F091A" w:rsidRPr="005E1F72"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5E1F72"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9044F1"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5E1F72" w:rsidRDefault="00C761DB" w:rsidP="008C1FF8">
            <w:pPr>
              <w:jc w:val="center"/>
              <w:rPr>
                <w:rFonts w:ascii="GHEA Grapalat" w:hAnsi="GHEA Grapalat" w:cs="Arial"/>
                <w:sz w:val="20"/>
              </w:rPr>
            </w:pPr>
            <w:r w:rsidRPr="009044F1">
              <w:rPr>
                <w:rFonts w:ascii="GHEA Grapalat" w:hAnsi="GHEA Grapalat"/>
              </w:rPr>
              <w:t>К</w:t>
            </w:r>
            <w:r w:rsidR="006F091A" w:rsidRPr="009044F1">
              <w:rPr>
                <w:rFonts w:ascii="GHEA Grapalat" w:hAnsi="GHEA Grapalat"/>
              </w:rPr>
              <w:t>валификация</w:t>
            </w:r>
            <w:r>
              <w:rPr>
                <w:rFonts w:ascii="GHEA Grapalat" w:hAnsi="GHEA Grapalat"/>
              </w:rPr>
              <w:t xml:space="preserve"> </w:t>
            </w:r>
            <w:r w:rsidRPr="00D54B46">
              <w:rPr>
                <w:rFonts w:ascii="GHEA Grapalat" w:hAnsi="GHEA Grapalat"/>
                <w:i/>
                <w:iCs/>
              </w:rPr>
              <w:t>/согласно сертификату, выданному комитетом по градостроительству РА/</w:t>
            </w:r>
          </w:p>
        </w:tc>
        <w:tc>
          <w:tcPr>
            <w:tcW w:w="6710" w:type="dxa"/>
            <w:gridSpan w:val="2"/>
          </w:tcPr>
          <w:p w14:paraId="44B10E1B" w14:textId="77777777" w:rsidR="006F091A" w:rsidRPr="005E1F72" w:rsidRDefault="006F091A" w:rsidP="008C1FF8">
            <w:pPr>
              <w:ind w:left="27"/>
              <w:rPr>
                <w:rFonts w:ascii="GHEA Grapalat" w:hAnsi="GHEA Grapalat" w:cs="Arial"/>
                <w:sz w:val="20"/>
              </w:rPr>
            </w:pPr>
            <w:r>
              <w:rPr>
                <w:rFonts w:ascii="GHEA Grapalat" w:hAnsi="GHEA Grapalat"/>
                <w:lang w:val="hy-AM"/>
              </w:rPr>
              <w:t xml:space="preserve">                        </w:t>
            </w:r>
            <w:r w:rsidRPr="009044F1">
              <w:rPr>
                <w:rFonts w:ascii="GHEA Grapalat" w:hAnsi="GHEA Grapalat"/>
              </w:rPr>
              <w:t>трудовой опыт</w:t>
            </w:r>
          </w:p>
        </w:tc>
      </w:tr>
      <w:tr w:rsidR="006F091A" w:rsidRPr="005E1F72"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5E1F72"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5E1F72"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5E1F72" w:rsidRDefault="006F091A" w:rsidP="008C1FF8">
            <w:pPr>
              <w:jc w:val="center"/>
              <w:rPr>
                <w:rFonts w:ascii="GHEA Grapalat" w:hAnsi="GHEA Grapalat" w:cs="Arial"/>
                <w:sz w:val="20"/>
              </w:rPr>
            </w:pPr>
          </w:p>
        </w:tc>
        <w:tc>
          <w:tcPr>
            <w:tcW w:w="2453" w:type="dxa"/>
            <w:vAlign w:val="center"/>
          </w:tcPr>
          <w:p w14:paraId="09E3142B" w14:textId="77777777" w:rsidR="006F091A" w:rsidRPr="005E1F72" w:rsidRDefault="006F091A" w:rsidP="008C1FF8">
            <w:pPr>
              <w:jc w:val="center"/>
              <w:rPr>
                <w:rFonts w:ascii="GHEA Grapalat" w:hAnsi="GHEA Grapalat" w:cs="Arial"/>
                <w:sz w:val="20"/>
              </w:rPr>
            </w:pPr>
            <w:r w:rsidRPr="009044F1">
              <w:rPr>
                <w:rFonts w:ascii="GHEA Grapalat" w:hAnsi="GHEA Grapalat"/>
              </w:rPr>
              <w:t>период</w:t>
            </w:r>
          </w:p>
        </w:tc>
        <w:tc>
          <w:tcPr>
            <w:tcW w:w="4257" w:type="dxa"/>
            <w:vAlign w:val="center"/>
          </w:tcPr>
          <w:p w14:paraId="67896DD1" w14:textId="77777777" w:rsidR="006F091A" w:rsidRPr="005E1F72" w:rsidRDefault="006F091A" w:rsidP="008C1FF8">
            <w:pPr>
              <w:jc w:val="center"/>
              <w:rPr>
                <w:rFonts w:ascii="GHEA Grapalat" w:hAnsi="GHEA Grapalat" w:cs="Arial"/>
                <w:sz w:val="20"/>
              </w:rPr>
            </w:pPr>
            <w:r w:rsidRPr="009044F1">
              <w:rPr>
                <w:rFonts w:ascii="GHEA Grapalat" w:hAnsi="GHEA Grapalat"/>
              </w:rPr>
              <w:t>сфера деятельности и выполненная работа</w:t>
            </w:r>
          </w:p>
        </w:tc>
      </w:tr>
      <w:tr w:rsidR="006F091A" w:rsidRPr="005E1F72"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5E1F72"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5E1F72" w:rsidRDefault="006F091A" w:rsidP="008C1FF8">
            <w:pPr>
              <w:ind w:firstLine="567"/>
              <w:jc w:val="both"/>
              <w:rPr>
                <w:rFonts w:ascii="GHEA Grapalat" w:hAnsi="GHEA Grapalat" w:cs="Arial Armenian"/>
                <w:sz w:val="20"/>
              </w:rPr>
            </w:pPr>
          </w:p>
        </w:tc>
        <w:tc>
          <w:tcPr>
            <w:tcW w:w="2200" w:type="dxa"/>
          </w:tcPr>
          <w:p w14:paraId="515A8DDD" w14:textId="70491640" w:rsidR="006F091A" w:rsidRPr="005E1F72" w:rsidRDefault="006F091A" w:rsidP="008C1FF8">
            <w:pPr>
              <w:ind w:firstLine="567"/>
              <w:jc w:val="both"/>
              <w:rPr>
                <w:rFonts w:ascii="GHEA Grapalat" w:hAnsi="GHEA Grapalat" w:cs="Arial Armenian"/>
                <w:sz w:val="20"/>
              </w:rPr>
            </w:pPr>
          </w:p>
        </w:tc>
        <w:tc>
          <w:tcPr>
            <w:tcW w:w="2453" w:type="dxa"/>
          </w:tcPr>
          <w:p w14:paraId="1A012B5B" w14:textId="77777777" w:rsidR="006F091A" w:rsidRPr="005E1F72" w:rsidRDefault="006F091A" w:rsidP="008C1FF8">
            <w:pPr>
              <w:ind w:firstLine="567"/>
              <w:jc w:val="both"/>
              <w:rPr>
                <w:rFonts w:ascii="GHEA Grapalat" w:hAnsi="GHEA Grapalat" w:cs="Arial Armenian"/>
                <w:sz w:val="20"/>
              </w:rPr>
            </w:pPr>
          </w:p>
        </w:tc>
        <w:tc>
          <w:tcPr>
            <w:tcW w:w="4257" w:type="dxa"/>
          </w:tcPr>
          <w:p w14:paraId="39E91441" w14:textId="77777777" w:rsidR="006F091A" w:rsidRPr="005E1F72" w:rsidRDefault="006F091A" w:rsidP="008C1FF8">
            <w:pPr>
              <w:ind w:firstLine="567"/>
              <w:jc w:val="both"/>
              <w:rPr>
                <w:rFonts w:ascii="GHEA Grapalat" w:hAnsi="GHEA Grapalat" w:cs="Arial Armenian"/>
                <w:sz w:val="20"/>
              </w:rPr>
            </w:pPr>
          </w:p>
        </w:tc>
      </w:tr>
      <w:tr w:rsidR="006F091A" w:rsidRPr="005E1F72"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5E1F72" w:rsidRDefault="006F091A" w:rsidP="008C1FF8">
            <w:pPr>
              <w:ind w:firstLine="567"/>
              <w:jc w:val="both"/>
              <w:rPr>
                <w:rFonts w:ascii="GHEA Grapalat" w:hAnsi="GHEA Grapalat" w:cs="Arial Armenian"/>
                <w:sz w:val="20"/>
              </w:rPr>
            </w:pPr>
          </w:p>
        </w:tc>
        <w:tc>
          <w:tcPr>
            <w:tcW w:w="1030" w:type="dxa"/>
          </w:tcPr>
          <w:p w14:paraId="634824AB" w14:textId="77777777" w:rsidR="006F091A" w:rsidRPr="005E1F72" w:rsidRDefault="006F091A" w:rsidP="008C1FF8">
            <w:pPr>
              <w:ind w:firstLine="567"/>
              <w:jc w:val="both"/>
              <w:rPr>
                <w:rFonts w:ascii="GHEA Grapalat" w:hAnsi="GHEA Grapalat" w:cs="Arial Armenian"/>
                <w:sz w:val="20"/>
              </w:rPr>
            </w:pPr>
          </w:p>
        </w:tc>
        <w:tc>
          <w:tcPr>
            <w:tcW w:w="2200" w:type="dxa"/>
          </w:tcPr>
          <w:p w14:paraId="0BB0826A" w14:textId="531B8EF5" w:rsidR="006F091A" w:rsidRPr="005E1F72" w:rsidRDefault="006F091A" w:rsidP="008C1FF8">
            <w:pPr>
              <w:ind w:firstLine="567"/>
              <w:jc w:val="both"/>
              <w:rPr>
                <w:rFonts w:ascii="GHEA Grapalat" w:hAnsi="GHEA Grapalat" w:cs="Arial Armenian"/>
                <w:sz w:val="20"/>
              </w:rPr>
            </w:pPr>
          </w:p>
        </w:tc>
        <w:tc>
          <w:tcPr>
            <w:tcW w:w="2453" w:type="dxa"/>
          </w:tcPr>
          <w:p w14:paraId="0D87CFD6" w14:textId="77777777" w:rsidR="006F091A" w:rsidRPr="005E1F72" w:rsidRDefault="006F091A" w:rsidP="008C1FF8">
            <w:pPr>
              <w:ind w:firstLine="567"/>
              <w:jc w:val="both"/>
              <w:rPr>
                <w:rFonts w:ascii="GHEA Grapalat" w:hAnsi="GHEA Grapalat" w:cs="Arial Armenian"/>
                <w:sz w:val="20"/>
              </w:rPr>
            </w:pPr>
          </w:p>
        </w:tc>
        <w:tc>
          <w:tcPr>
            <w:tcW w:w="4257" w:type="dxa"/>
          </w:tcPr>
          <w:p w14:paraId="2E3D087B" w14:textId="77777777" w:rsidR="006F091A" w:rsidRPr="005E1F72" w:rsidRDefault="006F091A" w:rsidP="008C1FF8">
            <w:pPr>
              <w:ind w:firstLine="567"/>
              <w:jc w:val="both"/>
              <w:rPr>
                <w:rFonts w:ascii="GHEA Grapalat" w:hAnsi="GHEA Grapalat" w:cs="Arial Armenian"/>
                <w:sz w:val="20"/>
              </w:rPr>
            </w:pPr>
          </w:p>
        </w:tc>
      </w:tr>
      <w:tr w:rsidR="006F091A" w:rsidRPr="005E1F72"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5E1F72" w:rsidRDefault="006F091A" w:rsidP="008C1FF8">
            <w:pPr>
              <w:ind w:firstLine="567"/>
              <w:jc w:val="both"/>
              <w:rPr>
                <w:rFonts w:ascii="GHEA Grapalat" w:hAnsi="GHEA Grapalat" w:cs="Arial Armenian"/>
                <w:sz w:val="20"/>
              </w:rPr>
            </w:pPr>
          </w:p>
        </w:tc>
        <w:tc>
          <w:tcPr>
            <w:tcW w:w="1030" w:type="dxa"/>
          </w:tcPr>
          <w:p w14:paraId="435685A3" w14:textId="77777777" w:rsidR="006F091A" w:rsidRPr="005E1F72" w:rsidRDefault="006F091A" w:rsidP="008C1FF8">
            <w:pPr>
              <w:ind w:firstLine="567"/>
              <w:jc w:val="both"/>
              <w:rPr>
                <w:rFonts w:ascii="GHEA Grapalat" w:hAnsi="GHEA Grapalat" w:cs="Arial Armenian"/>
                <w:sz w:val="20"/>
              </w:rPr>
            </w:pPr>
          </w:p>
        </w:tc>
        <w:tc>
          <w:tcPr>
            <w:tcW w:w="2200" w:type="dxa"/>
          </w:tcPr>
          <w:p w14:paraId="6121D0D8" w14:textId="61B3A1E4" w:rsidR="006F091A" w:rsidRPr="005E1F72" w:rsidRDefault="006F091A" w:rsidP="008C1FF8">
            <w:pPr>
              <w:ind w:firstLine="567"/>
              <w:jc w:val="both"/>
              <w:rPr>
                <w:rFonts w:ascii="GHEA Grapalat" w:hAnsi="GHEA Grapalat" w:cs="Arial Armenian"/>
                <w:sz w:val="20"/>
              </w:rPr>
            </w:pPr>
          </w:p>
        </w:tc>
        <w:tc>
          <w:tcPr>
            <w:tcW w:w="2453" w:type="dxa"/>
          </w:tcPr>
          <w:p w14:paraId="6955CB3A" w14:textId="77777777" w:rsidR="006F091A" w:rsidRPr="005E1F72" w:rsidRDefault="006F091A" w:rsidP="008C1FF8">
            <w:pPr>
              <w:ind w:firstLine="567"/>
              <w:jc w:val="both"/>
              <w:rPr>
                <w:rFonts w:ascii="GHEA Grapalat" w:hAnsi="GHEA Grapalat" w:cs="Arial Armenian"/>
                <w:sz w:val="20"/>
              </w:rPr>
            </w:pPr>
          </w:p>
        </w:tc>
        <w:tc>
          <w:tcPr>
            <w:tcW w:w="4257" w:type="dxa"/>
          </w:tcPr>
          <w:p w14:paraId="1B626B54" w14:textId="77777777" w:rsidR="006F091A" w:rsidRPr="005E1F72" w:rsidRDefault="006F091A" w:rsidP="008C1FF8">
            <w:pPr>
              <w:ind w:firstLine="567"/>
              <w:jc w:val="both"/>
              <w:rPr>
                <w:rFonts w:ascii="GHEA Grapalat" w:hAnsi="GHEA Grapalat" w:cs="Arial Armenian"/>
                <w:sz w:val="20"/>
              </w:rPr>
            </w:pPr>
          </w:p>
        </w:tc>
      </w:tr>
    </w:tbl>
    <w:p w14:paraId="52E6B5C5" w14:textId="77777777" w:rsidR="00467CF1" w:rsidRDefault="00467CF1" w:rsidP="00467CF1">
      <w:pPr>
        <w:widowControl w:val="0"/>
        <w:tabs>
          <w:tab w:val="left" w:pos="1134"/>
        </w:tabs>
        <w:spacing w:after="160"/>
        <w:ind w:firstLine="567"/>
        <w:jc w:val="both"/>
        <w:rPr>
          <w:rFonts w:ascii="GHEA Grapalat" w:hAnsi="GHEA Grapalat"/>
        </w:rPr>
      </w:pPr>
      <w:r>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Pr>
          <w:rFonts w:ascii="GHEA Grapalat" w:hAnsi="GHEA Grapalat" w:cs="Arial Armenian"/>
        </w:rPr>
        <w:t xml:space="preserve">задействованными в основном составе </w:t>
      </w:r>
      <w:r>
        <w:rPr>
          <w:rFonts w:ascii="GHEA Grapalat" w:hAnsi="GHEA Grapalat"/>
          <w:color w:val="FF0000"/>
        </w:rPr>
        <w:t>(четко указав в представленных соглашениях участие сотрудника в данном лоте)</w:t>
      </w:r>
      <w:r>
        <w:rPr>
          <w:rFonts w:ascii="GHEA Grapalat" w:hAnsi="GHEA Grapalat" w:cs="Arial Armenian"/>
        </w:rPr>
        <w:t>, о привлечении последних к выполняемым работам</w:t>
      </w:r>
      <w:r>
        <w:rPr>
          <w:rFonts w:ascii="GHEA Grapalat" w:hAnsi="GHEA Grapalat"/>
        </w:rPr>
        <w:t>, а также копии паспортов специалистов и документа, подтверждающего квалификацию - сертификата, выданного комитетом градостроительства РА.</w:t>
      </w:r>
    </w:p>
    <w:p w14:paraId="3715150D" w14:textId="789E5463" w:rsidR="003D08B6" w:rsidRDefault="003D08B6" w:rsidP="003D08B6">
      <w:pPr>
        <w:widowControl w:val="0"/>
        <w:tabs>
          <w:tab w:val="left" w:pos="1134"/>
        </w:tabs>
        <w:spacing w:after="160"/>
        <w:ind w:firstLine="567"/>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1D269B7F" w14:textId="5D28ADF5" w:rsidR="003D08B6" w:rsidRDefault="00C761DB" w:rsidP="00C761DB">
      <w:pPr>
        <w:ind w:right="-109" w:firstLine="630"/>
        <w:jc w:val="both"/>
        <w:rPr>
          <w:rFonts w:ascii="GHEA Grapalat" w:hAnsi="GHEA Grapalat"/>
        </w:rPr>
      </w:pPr>
      <w:r w:rsidRPr="00C761DB">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8059DB"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C761DB" w:rsidRDefault="00C761DB" w:rsidP="00C761DB">
            <w:pPr>
              <w:ind w:firstLine="90"/>
              <w:jc w:val="center"/>
              <w:rPr>
                <w:rFonts w:ascii="GHEA Grapalat" w:hAnsi="GHEA Grapalat" w:cs="Sylfaen"/>
                <w:b/>
                <w:sz w:val="20"/>
              </w:rPr>
            </w:pPr>
            <w:r>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Требования, установленные для оценки</w:t>
            </w:r>
          </w:p>
        </w:tc>
      </w:tr>
      <w:tr w:rsidR="00C761DB" w:rsidRPr="008059DB"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8059DB" w:rsidRDefault="00C761DB" w:rsidP="00EA35BC">
            <w:pPr>
              <w:ind w:firstLine="162"/>
              <w:rPr>
                <w:rFonts w:ascii="GHEA Grapalat" w:hAnsi="GHEA Grapalat" w:cs="Sylfaen"/>
                <w:b/>
                <w:sz w:val="20"/>
              </w:rPr>
            </w:pPr>
            <w:r w:rsidRPr="00C761DB">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C761DB" w:rsidRDefault="00C761DB" w:rsidP="00C761DB">
            <w:pPr>
              <w:ind w:firstLine="567"/>
              <w:jc w:val="center"/>
              <w:rPr>
                <w:rFonts w:ascii="GHEA Grapalat" w:hAnsi="GHEA Grapalat" w:cs="Sylfaen"/>
                <w:b/>
                <w:sz w:val="20"/>
              </w:rPr>
            </w:pPr>
            <w:r w:rsidRPr="00C761DB">
              <w:rPr>
                <w:rFonts w:ascii="GHEA Grapalat" w:hAnsi="GHEA Grapalat" w:cs="Sylfaen"/>
                <w:b/>
                <w:sz w:val="20"/>
              </w:rPr>
              <w:t>Минимальный порог оценки устанавливается в 20 баллов.</w:t>
            </w:r>
          </w:p>
          <w:p w14:paraId="5CF28314" w14:textId="2495227B" w:rsidR="00FE5812" w:rsidRDefault="00FE5812" w:rsidP="00C761DB">
            <w:pPr>
              <w:ind w:firstLine="567"/>
              <w:jc w:val="center"/>
              <w:rPr>
                <w:rFonts w:ascii="GHEA Grapalat" w:hAnsi="GHEA Grapalat" w:cs="Sylfaen"/>
                <w:b/>
                <w:sz w:val="20"/>
                <w:lang w:val="hy-AM"/>
              </w:rPr>
            </w:pPr>
            <w:r w:rsidRPr="00FE5812">
              <w:rPr>
                <w:rFonts w:ascii="GHEA Grapalat" w:hAnsi="GHEA Grapalat" w:cs="Sylfaen"/>
                <w:b/>
                <w:sz w:val="20"/>
              </w:rPr>
              <w:t xml:space="preserve">Минимальный балл </w:t>
            </w:r>
            <w:r w:rsidR="004173A6">
              <w:rPr>
                <w:rFonts w:ascii="GHEA Grapalat" w:hAnsi="GHEA Grapalat" w:cs="Sylfaen"/>
                <w:b/>
                <w:sz w:val="20"/>
              </w:rPr>
              <w:t>присва</w:t>
            </w:r>
            <w:r w:rsidR="00661FD2">
              <w:rPr>
                <w:rFonts w:ascii="GHEA Grapalat" w:hAnsi="GHEA Grapalat" w:cs="Sylfaen"/>
                <w:b/>
                <w:sz w:val="20"/>
              </w:rPr>
              <w:t>и</w:t>
            </w:r>
            <w:r w:rsidR="004173A6">
              <w:rPr>
                <w:rFonts w:ascii="GHEA Grapalat" w:hAnsi="GHEA Grapalat" w:cs="Sylfaen"/>
                <w:b/>
                <w:sz w:val="20"/>
              </w:rPr>
              <w:t>вается</w:t>
            </w:r>
            <w:r w:rsidRPr="00FE5812">
              <w:rPr>
                <w:rFonts w:ascii="GHEA Grapalat" w:hAnsi="GHEA Grapalat" w:cs="Sylfaen"/>
                <w:b/>
                <w:sz w:val="20"/>
              </w:rPr>
              <w:t xml:space="preserve"> </w:t>
            </w:r>
            <w:r>
              <w:rPr>
                <w:rFonts w:ascii="GHEA Grapalat" w:hAnsi="GHEA Grapalat" w:cs="Sylfaen"/>
                <w:b/>
                <w:sz w:val="20"/>
              </w:rPr>
              <w:t>в</w:t>
            </w:r>
            <w:r w:rsidR="00C761DB" w:rsidRPr="00C761DB">
              <w:rPr>
                <w:rFonts w:ascii="GHEA Grapalat" w:hAnsi="GHEA Grapalat" w:cs="Sylfaen"/>
                <w:b/>
                <w:sz w:val="20"/>
              </w:rPr>
              <w:t xml:space="preserve"> случае представления </w:t>
            </w:r>
            <w:r w:rsidR="00C761DB" w:rsidRPr="00FE5812">
              <w:rPr>
                <w:rFonts w:ascii="GHEA Grapalat" w:hAnsi="GHEA Grapalat" w:cs="Sylfaen"/>
                <w:b/>
                <w:i/>
                <w:iCs/>
                <w:color w:val="FF0000"/>
                <w:sz w:val="20"/>
              </w:rPr>
              <w:t>одного пакета</w:t>
            </w:r>
            <w:r w:rsidR="00C761DB" w:rsidRPr="00FE5812">
              <w:rPr>
                <w:rFonts w:ascii="GHEA Grapalat" w:hAnsi="GHEA Grapalat" w:cs="Sylfaen"/>
                <w:b/>
                <w:color w:val="FF0000"/>
                <w:sz w:val="20"/>
              </w:rPr>
              <w:t xml:space="preserve"> </w:t>
            </w:r>
            <w:r w:rsidR="00C761DB" w:rsidRPr="00C761DB">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C761DB" w:rsidRDefault="00FE5812" w:rsidP="00C761DB">
            <w:pPr>
              <w:ind w:firstLine="567"/>
              <w:jc w:val="center"/>
              <w:rPr>
                <w:rFonts w:ascii="GHEA Grapalat" w:hAnsi="GHEA Grapalat" w:cs="Sylfaen"/>
                <w:b/>
                <w:sz w:val="20"/>
              </w:rPr>
            </w:pPr>
            <w:r>
              <w:rPr>
                <w:rFonts w:ascii="GHEA Grapalat" w:hAnsi="GHEA Grapalat" w:cs="Sylfaen"/>
                <w:b/>
                <w:sz w:val="20"/>
              </w:rPr>
              <w:t>К</w:t>
            </w:r>
            <w:r w:rsidR="00C761DB" w:rsidRPr="00C761DB">
              <w:rPr>
                <w:rFonts w:ascii="GHEA Grapalat" w:hAnsi="GHEA Grapalat" w:cs="Sylfaen"/>
                <w:b/>
                <w:sz w:val="20"/>
              </w:rPr>
              <w:t xml:space="preserve">аждый дополнительно представленный аналогичный пакет получает дополнительные 10 баллов. </w:t>
            </w:r>
            <w:r>
              <w:rPr>
                <w:rFonts w:ascii="GHEA Grapalat" w:hAnsi="GHEA Grapalat" w:cs="Sylfaen"/>
                <w:b/>
                <w:sz w:val="20"/>
              </w:rPr>
              <w:t>М</w:t>
            </w:r>
            <w:r w:rsidR="00C761DB" w:rsidRPr="00C761DB">
              <w:rPr>
                <w:rFonts w:ascii="GHEA Grapalat" w:hAnsi="GHEA Grapalat" w:cs="Sylfaen"/>
                <w:b/>
                <w:sz w:val="20"/>
              </w:rPr>
              <w:t>аксимальная оценка не может превышать 40 баллов</w:t>
            </w:r>
            <w:r>
              <w:rPr>
                <w:rFonts w:ascii="GHEA Grapalat" w:hAnsi="GHEA Grapalat" w:cs="Sylfaen"/>
                <w:b/>
                <w:sz w:val="20"/>
              </w:rPr>
              <w:t>.</w:t>
            </w:r>
          </w:p>
          <w:p w14:paraId="4B141DBF" w14:textId="2DA20818" w:rsidR="00C761DB" w:rsidRPr="00FE5812" w:rsidRDefault="00C761DB" w:rsidP="00FE5812">
            <w:pPr>
              <w:ind w:firstLine="567"/>
              <w:jc w:val="center"/>
              <w:rPr>
                <w:rFonts w:ascii="GHEA Grapalat" w:hAnsi="GHEA Grapalat" w:cs="Sylfaen"/>
                <w:b/>
                <w:color w:val="FF0000"/>
                <w:sz w:val="20"/>
              </w:rPr>
            </w:pPr>
            <w:r w:rsidRPr="00FE5812">
              <w:rPr>
                <w:rFonts w:ascii="GHEA Grapalat" w:hAnsi="GHEA Grapalat" w:cs="Sylfaen"/>
                <w:b/>
                <w:color w:val="FF0000"/>
                <w:sz w:val="20"/>
              </w:rPr>
              <w:t xml:space="preserve">/Будут рассматриваться только полностью выполненные (завершенные) </w:t>
            </w:r>
            <w:r w:rsidR="00467CF1" w:rsidRPr="00467CF1">
              <w:rPr>
                <w:rFonts w:ascii="GHEA Grapalat" w:hAnsi="GHEA Grapalat" w:cs="Sylfaen"/>
                <w:b/>
                <w:color w:val="FF0000"/>
                <w:sz w:val="20"/>
              </w:rPr>
              <w:t>договор</w:t>
            </w:r>
            <w:r w:rsidR="00467CF1">
              <w:rPr>
                <w:rFonts w:ascii="GHEA Grapalat" w:hAnsi="GHEA Grapalat" w:cs="Sylfaen"/>
                <w:b/>
                <w:color w:val="FF0000"/>
                <w:sz w:val="20"/>
              </w:rPr>
              <w:t>ы</w:t>
            </w:r>
            <w:r w:rsidRPr="00FE5812">
              <w:rPr>
                <w:rFonts w:ascii="GHEA Grapalat" w:hAnsi="GHEA Grapalat" w:cs="Sylfaen"/>
                <w:b/>
                <w:color w:val="FF0000"/>
                <w:sz w:val="20"/>
              </w:rPr>
              <w:t>/</w:t>
            </w:r>
          </w:p>
        </w:tc>
      </w:tr>
      <w:tr w:rsidR="00C761DB" w:rsidRPr="008059DB"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8059DB" w:rsidRDefault="00C761DB" w:rsidP="00EA35BC">
            <w:pPr>
              <w:ind w:firstLine="567"/>
              <w:jc w:val="both"/>
              <w:rPr>
                <w:rFonts w:ascii="GHEA Grapalat" w:hAnsi="GHEA Grapalat" w:cs="Sylfaen"/>
                <w:b/>
                <w:sz w:val="20"/>
              </w:rPr>
            </w:pPr>
            <w:r w:rsidRPr="008059D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8059DB" w:rsidRDefault="00C761DB" w:rsidP="00EA35BC">
            <w:pPr>
              <w:ind w:hanging="18"/>
              <w:jc w:val="center"/>
              <w:rPr>
                <w:rFonts w:ascii="GHEA Grapalat" w:hAnsi="GHEA Grapalat" w:cs="Sylfaen"/>
                <w:b/>
                <w:sz w:val="20"/>
              </w:rPr>
            </w:pPr>
            <w:r w:rsidRPr="00C761DB">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Default="00661FD2" w:rsidP="00EA35BC">
            <w:pPr>
              <w:ind w:firstLine="567"/>
              <w:jc w:val="center"/>
              <w:rPr>
                <w:rFonts w:ascii="GHEA Grapalat" w:hAnsi="GHEA Grapalat" w:cs="Sylfaen"/>
                <w:b/>
                <w:sz w:val="20"/>
              </w:rPr>
            </w:pPr>
            <w:r w:rsidRPr="00661FD2">
              <w:rPr>
                <w:rFonts w:ascii="GHEA Grapalat" w:hAnsi="GHEA Grapalat" w:cs="Sylfaen"/>
                <w:b/>
                <w:sz w:val="20"/>
              </w:rPr>
              <w:t xml:space="preserve">Минимальный порог оценки устанавливается в 20 баллов. </w:t>
            </w:r>
            <w:r>
              <w:rPr>
                <w:rFonts w:ascii="GHEA Grapalat" w:hAnsi="GHEA Grapalat" w:cs="Sylfaen"/>
                <w:b/>
                <w:sz w:val="20"/>
              </w:rPr>
              <w:t>В</w:t>
            </w:r>
            <w:r w:rsidRPr="00661FD2">
              <w:rPr>
                <w:rFonts w:ascii="GHEA Grapalat" w:hAnsi="GHEA Grapalat" w:cs="Sylfaen"/>
                <w:b/>
                <w:sz w:val="20"/>
              </w:rPr>
              <w:t xml:space="preserve"> результате оценки трудовых ресурсов </w:t>
            </w:r>
            <w:r>
              <w:rPr>
                <w:rFonts w:ascii="GHEA Grapalat" w:hAnsi="GHEA Grapalat" w:cs="Sylfaen"/>
                <w:b/>
                <w:sz w:val="20"/>
              </w:rPr>
              <w:t>м</w:t>
            </w:r>
            <w:r w:rsidRPr="00661FD2">
              <w:rPr>
                <w:rFonts w:ascii="GHEA Grapalat" w:hAnsi="GHEA Grapalat" w:cs="Sylfaen"/>
                <w:b/>
                <w:sz w:val="20"/>
              </w:rPr>
              <w:t>инимальный балл присваивается</w:t>
            </w:r>
            <w:r>
              <w:t xml:space="preserve"> </w:t>
            </w:r>
            <w:r>
              <w:rPr>
                <w:rFonts w:ascii="GHEA Grapalat" w:hAnsi="GHEA Grapalat" w:cs="Sylfaen"/>
                <w:b/>
                <w:sz w:val="20"/>
              </w:rPr>
              <w:t>в</w:t>
            </w:r>
            <w:r w:rsidRPr="00C761DB">
              <w:rPr>
                <w:rFonts w:ascii="GHEA Grapalat" w:hAnsi="GHEA Grapalat" w:cs="Sylfaen"/>
                <w:b/>
                <w:sz w:val="20"/>
              </w:rPr>
              <w:t xml:space="preserve"> случае </w:t>
            </w:r>
            <w:r w:rsidRPr="00661FD2">
              <w:rPr>
                <w:rFonts w:ascii="GHEA Grapalat" w:hAnsi="GHEA Grapalat" w:cs="Sylfaen"/>
                <w:b/>
                <w:sz w:val="20"/>
              </w:rPr>
              <w:t>соответствия</w:t>
            </w:r>
            <w:r>
              <w:rPr>
                <w:rFonts w:ascii="GHEA Grapalat" w:hAnsi="GHEA Grapalat" w:cs="Sylfaen"/>
                <w:b/>
                <w:sz w:val="20"/>
              </w:rPr>
              <w:t xml:space="preserve"> </w:t>
            </w:r>
            <w:r w:rsidRPr="00661FD2">
              <w:rPr>
                <w:rFonts w:ascii="GHEA Grapalat" w:hAnsi="GHEA Grapalat" w:cs="Sylfaen"/>
                <w:b/>
                <w:sz w:val="20"/>
              </w:rPr>
              <w:t>специалист</w:t>
            </w:r>
            <w:r>
              <w:rPr>
                <w:rFonts w:ascii="GHEA Grapalat" w:hAnsi="GHEA Grapalat" w:cs="Sylfaen"/>
                <w:b/>
                <w:sz w:val="20"/>
              </w:rPr>
              <w:t>ов</w:t>
            </w:r>
            <w:r w:rsidRPr="00661FD2">
              <w:rPr>
                <w:rFonts w:ascii="GHEA Grapalat" w:hAnsi="GHEA Grapalat" w:cs="Sylfaen"/>
                <w:b/>
                <w:sz w:val="20"/>
              </w:rPr>
              <w:t>, включенны</w:t>
            </w:r>
            <w:r>
              <w:rPr>
                <w:rFonts w:ascii="GHEA Grapalat" w:hAnsi="GHEA Grapalat" w:cs="Sylfaen"/>
                <w:b/>
                <w:sz w:val="20"/>
              </w:rPr>
              <w:t>х</w:t>
            </w:r>
            <w:r w:rsidRPr="00661FD2">
              <w:rPr>
                <w:rFonts w:ascii="GHEA Grapalat" w:hAnsi="GHEA Grapalat" w:cs="Sylfaen"/>
                <w:b/>
                <w:sz w:val="20"/>
              </w:rPr>
              <w:t xml:space="preserve"> в основной </w:t>
            </w:r>
            <w:r>
              <w:rPr>
                <w:rFonts w:ascii="GHEA Grapalat" w:hAnsi="GHEA Grapalat" w:cs="Sylfaen"/>
                <w:b/>
                <w:sz w:val="20"/>
              </w:rPr>
              <w:t>персонал</w:t>
            </w:r>
            <w:r w:rsidRPr="00661FD2">
              <w:rPr>
                <w:rFonts w:ascii="GHEA Grapalat" w:hAnsi="GHEA Grapalat" w:cs="Sylfaen"/>
                <w:b/>
                <w:sz w:val="20"/>
              </w:rPr>
              <w:t>, минимальным требованиям, установленным приглашением</w:t>
            </w:r>
            <w:r>
              <w:rPr>
                <w:rFonts w:ascii="GHEA Grapalat" w:hAnsi="GHEA Grapalat" w:cs="Sylfaen"/>
                <w:b/>
                <w:sz w:val="20"/>
              </w:rPr>
              <w:t>.</w:t>
            </w:r>
          </w:p>
          <w:p w14:paraId="67B90461" w14:textId="7928CD9D" w:rsidR="00C761DB" w:rsidRPr="008059DB" w:rsidRDefault="00661FD2" w:rsidP="00661FD2">
            <w:pPr>
              <w:ind w:firstLine="567"/>
              <w:jc w:val="center"/>
              <w:rPr>
                <w:rFonts w:ascii="GHEA Grapalat" w:hAnsi="GHEA Grapalat" w:cs="Sylfaen"/>
                <w:b/>
                <w:sz w:val="20"/>
              </w:rPr>
            </w:pPr>
            <w:r>
              <w:rPr>
                <w:rFonts w:ascii="GHEA Grapalat" w:hAnsi="GHEA Grapalat" w:cs="Sylfaen"/>
                <w:b/>
                <w:sz w:val="20"/>
              </w:rPr>
              <w:t>П</w:t>
            </w:r>
            <w:r w:rsidRPr="00661FD2">
              <w:rPr>
                <w:rFonts w:ascii="GHEA Grapalat" w:hAnsi="GHEA Grapalat" w:cs="Sylfaen"/>
                <w:b/>
                <w:sz w:val="20"/>
              </w:rPr>
              <w:t xml:space="preserve">ри представлении каждого дополнительного специалиста присваивается дополнительно 5 баллов. </w:t>
            </w:r>
            <w:r>
              <w:rPr>
                <w:rFonts w:ascii="GHEA Grapalat" w:hAnsi="GHEA Grapalat" w:cs="Sylfaen"/>
                <w:b/>
                <w:sz w:val="20"/>
              </w:rPr>
              <w:t>М</w:t>
            </w:r>
            <w:r w:rsidRPr="00661FD2">
              <w:rPr>
                <w:rFonts w:ascii="GHEA Grapalat" w:hAnsi="GHEA Grapalat" w:cs="Sylfaen"/>
                <w:b/>
                <w:sz w:val="20"/>
              </w:rPr>
              <w:t>аксимальная оценка не может превышать 30 баллов</w:t>
            </w:r>
            <w:r>
              <w:rPr>
                <w:rFonts w:ascii="GHEA Grapalat" w:hAnsi="GHEA Grapalat" w:cs="Sylfaen"/>
                <w:b/>
                <w:sz w:val="20"/>
              </w:rPr>
              <w:t>.</w:t>
            </w:r>
          </w:p>
        </w:tc>
      </w:tr>
    </w:tbl>
    <w:p w14:paraId="3793474C" w14:textId="77777777" w:rsidR="00C761DB" w:rsidRDefault="00C761DB" w:rsidP="00C761DB">
      <w:pPr>
        <w:ind w:right="-109"/>
        <w:jc w:val="both"/>
        <w:rPr>
          <w:rFonts w:ascii="GHEA Grapalat" w:hAnsi="GHEA Grapalat"/>
        </w:rPr>
      </w:pPr>
    </w:p>
    <w:p w14:paraId="2B5636F3" w14:textId="40601676"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Заявки участников оцениваются в следующем порядке:</w:t>
      </w:r>
    </w:p>
    <w:p w14:paraId="2AB8F4CD"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 xml:space="preserve">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w:t>
      </w:r>
      <w:r w:rsidRPr="00E87144">
        <w:rPr>
          <w:rFonts w:ascii="GHEA Grapalat" w:hAnsi="GHEA Grapalat"/>
          <w:sz w:val="24"/>
          <w:szCs w:val="24"/>
        </w:rPr>
        <w:lastRenderedPageBreak/>
        <w:t>формуле:</w:t>
      </w:r>
    </w:p>
    <w:p w14:paraId="112E9831" w14:textId="713F7F52"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ЦБ= МЦ X 100/ОЦ,</w:t>
      </w:r>
    </w:p>
    <w:p w14:paraId="37478709" w14:textId="2C0473A9"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4E142A07"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предоставляемый за ценовое предложение,</w:t>
      </w:r>
    </w:p>
    <w:p w14:paraId="769D2C80"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МЦ - это минимальная цена,</w:t>
      </w:r>
    </w:p>
    <w:p w14:paraId="06C1222A"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ОЦ - это цена, предложенная оцениваемым участником.</w:t>
      </w:r>
    </w:p>
    <w:p w14:paraId="710E9087" w14:textId="60E64D08"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Б. оценка, присваиваемая каждому участнику, получившему удовлетворительную оценку, рассчитывается по следующей формуле:</w:t>
      </w:r>
    </w:p>
    <w:p w14:paraId="6A9CB303"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(ЦБ X 0.7) + (ТП X 0.3),</w:t>
      </w:r>
    </w:p>
    <w:p w14:paraId="5EB85260" w14:textId="0FC0C483"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2308EBB2"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это оценка, данная участнику,</w:t>
      </w:r>
    </w:p>
    <w:p w14:paraId="2846C01E"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данный за ценовое предложениe участника,</w:t>
      </w:r>
    </w:p>
    <w:p w14:paraId="3D44F812" w14:textId="73FEACFE"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ТП - это бал, данная техническому предложению участника</w:t>
      </w:r>
      <w:r>
        <w:rPr>
          <w:rFonts w:ascii="GHEA Grapalat" w:hAnsi="GHEA Grapalat"/>
          <w:sz w:val="24"/>
          <w:szCs w:val="24"/>
        </w:rPr>
        <w:t>:</w:t>
      </w:r>
      <w:r w:rsidRPr="00E87144">
        <w:t xml:space="preserve"> </w:t>
      </w:r>
      <w:r w:rsidRPr="00E87144">
        <w:rPr>
          <w:rFonts w:ascii="GHEA Grapalat" w:hAnsi="GHEA Grapalat"/>
          <w:sz w:val="24"/>
          <w:szCs w:val="24"/>
        </w:rPr>
        <w:t xml:space="preserve">ТП =ТП 1 + ТП 2. </w:t>
      </w:r>
    </w:p>
    <w:p w14:paraId="31D71110" w14:textId="057C2D02" w:rsidR="00E87144" w:rsidRDefault="00B52903" w:rsidP="00B46D58">
      <w:pPr>
        <w:pStyle w:val="norm"/>
        <w:widowControl w:val="0"/>
        <w:tabs>
          <w:tab w:val="left" w:pos="1134"/>
        </w:tabs>
        <w:spacing w:after="160" w:line="240" w:lineRule="auto"/>
        <w:ind w:firstLine="567"/>
        <w:rPr>
          <w:rFonts w:ascii="GHEA Grapalat" w:hAnsi="GHEA Grapalat"/>
          <w:sz w:val="24"/>
          <w:szCs w:val="24"/>
        </w:rPr>
      </w:pPr>
      <w:r w:rsidRPr="00B52903">
        <w:rPr>
          <w:rFonts w:ascii="GHEA Grapalat" w:hAnsi="GHEA Grapalat"/>
          <w:sz w:val="24"/>
          <w:szCs w:val="24"/>
        </w:rPr>
        <w:t>Выбранным участником признается участник, которому присвоен наивысший балл (</w:t>
      </w:r>
      <w:r>
        <w:rPr>
          <w:rFonts w:ascii="GHEA Grapalat" w:hAnsi="GHEA Grapalat"/>
          <w:sz w:val="24"/>
          <w:szCs w:val="24"/>
        </w:rPr>
        <w:t>ОУ</w:t>
      </w:r>
      <w:r w:rsidRPr="00B52903">
        <w:rPr>
          <w:rFonts w:ascii="GHEA Grapalat" w:hAnsi="GHEA Grapalat"/>
          <w:sz w:val="24"/>
          <w:szCs w:val="24"/>
        </w:rPr>
        <w:t>).</w:t>
      </w:r>
    </w:p>
    <w:p w14:paraId="2A89563A" w14:textId="385C0029" w:rsidR="00E434F8" w:rsidRPr="00E434F8"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E434F8">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r>
        <w:rPr>
          <w:rFonts w:ascii="GHEA Grapalat" w:hAnsi="GHEA Grapalat"/>
          <w:b/>
          <w:bCs/>
          <w:color w:val="FF0000"/>
          <w:sz w:val="24"/>
          <w:szCs w:val="24"/>
        </w:rPr>
        <w:t>.</w:t>
      </w:r>
    </w:p>
    <w:p w14:paraId="6D280DFB" w14:textId="5AFCB26F"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34AD54E3"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01411A9"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3AE72A"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02C2F38E"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 xml:space="preserve">Согласно статье 29 Закона участник вправе требовать от заказчика </w:t>
      </w:r>
      <w:r w:rsidRPr="009044F1">
        <w:rPr>
          <w:rFonts w:ascii="GHEA Grapalat" w:hAnsi="GHEA Grapalat"/>
        </w:rPr>
        <w:lastRenderedPageBreak/>
        <w:t>разъяснения приглашения.</w:t>
      </w:r>
    </w:p>
    <w:p w14:paraId="0C063208" w14:textId="3AE2379E"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64BA0D29"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03CF2C5C" w14:textId="137C8A42"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14:paraId="3DE5680A"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24D51E54"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936FBF">
        <w:rPr>
          <w:rStyle w:val="FootnoteReference"/>
          <w:rFonts w:ascii="GHEA Grapalat" w:hAnsi="GHEA Grapalat"/>
          <w:sz w:val="24"/>
          <w:szCs w:val="24"/>
        </w:rPr>
        <w:footnoteReference w:customMarkFollows="1" w:id="1"/>
        <w:t>7</w:t>
      </w:r>
      <w:r w:rsidRPr="009044F1">
        <w:rPr>
          <w:rFonts w:ascii="GHEA Grapalat" w:hAnsi="GHEA Grapalat"/>
          <w:sz w:val="24"/>
          <w:szCs w:val="24"/>
        </w:rPr>
        <w:t>.</w:t>
      </w:r>
      <w:r w:rsidR="00AA7117">
        <w:rPr>
          <w:rFonts w:ascii="GHEA Grapalat" w:hAnsi="GHEA Grapalat"/>
          <w:sz w:val="24"/>
          <w:szCs w:val="24"/>
        </w:rPr>
        <w:t xml:space="preserve"> </w:t>
      </w:r>
    </w:p>
    <w:p w14:paraId="599BCA78"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Заявка подается до истечения срока, установленного для этого настоящим Приглашением.</w:t>
      </w:r>
    </w:p>
    <w:p w14:paraId="48B34272" w14:textId="77777777"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2008FBFD" w14:textId="6CD908DA"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w:t>
      </w:r>
      <w:r w:rsidR="00F721AA">
        <w:rPr>
          <w:rFonts w:ascii="GHEA Grapalat" w:hAnsi="GHEA Grapalat"/>
          <w:b/>
          <w:bCs/>
          <w:sz w:val="24"/>
          <w:szCs w:val="24"/>
        </w:rPr>
        <w:t>09:00</w:t>
      </w:r>
      <w:r w:rsidR="00C428A0" w:rsidRPr="00C428A0">
        <w:rPr>
          <w:rFonts w:ascii="GHEA Grapalat" w:hAnsi="GHEA Grapalat"/>
          <w:b/>
          <w:bCs/>
          <w:sz w:val="24"/>
          <w:szCs w:val="24"/>
        </w:rPr>
        <w:t xml:space="preserve"> часов </w:t>
      </w:r>
      <w:r w:rsidR="004E0048">
        <w:rPr>
          <w:rFonts w:ascii="GHEA Grapalat" w:hAnsi="GHEA Grapalat"/>
          <w:b/>
          <w:bCs/>
          <w:sz w:val="24"/>
          <w:szCs w:val="24"/>
        </w:rPr>
        <w:t>16.03.2026</w:t>
      </w:r>
      <w:r w:rsidR="006B5894">
        <w:rPr>
          <w:rFonts w:ascii="GHEA Grapalat" w:hAnsi="GHEA Grapalat"/>
          <w:b/>
          <w:bCs/>
          <w:sz w:val="24"/>
          <w:szCs w:val="24"/>
        </w:rPr>
        <w:t>г</w:t>
      </w:r>
      <w:r w:rsidR="00C428A0" w:rsidRPr="00C428A0">
        <w:rPr>
          <w:rFonts w:ascii="GHEA Grapalat" w:hAnsi="GHEA Grapalat"/>
          <w:sz w:val="24"/>
          <w:szCs w:val="24"/>
        </w:rPr>
        <w:t>.</w:t>
      </w:r>
      <w:r w:rsidRPr="009044F1">
        <w:rPr>
          <w:rFonts w:ascii="GHEA Grapalat" w:hAnsi="GHEA Grapalat"/>
          <w:sz w:val="24"/>
          <w:szCs w:val="24"/>
        </w:rPr>
        <w:t>.</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13B7D3F5"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0E4B1694"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71ADE48F"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6" w:author="Vardan" w:date="2022-10-29T21:56:00Z">
        <w:r w:rsidR="00F17D5F">
          <w:rPr>
            <w:rFonts w:ascii="GHEA Grapalat" w:hAnsi="GHEA Grapalat"/>
          </w:rPr>
          <w:t xml:space="preserve"> </w:t>
        </w:r>
      </w:ins>
      <w:r w:rsidR="00F17D5F">
        <w:rPr>
          <w:rFonts w:ascii="GHEA Grapalat" w:hAnsi="GHEA Grapalat"/>
        </w:rPr>
        <w:t>и 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37263604" w14:textId="77777777" w:rsidR="00C648DF" w:rsidRDefault="005F25EF" w:rsidP="00B46D58">
      <w:pPr>
        <w:jc w:val="both"/>
        <w:rPr>
          <w:rFonts w:ascii="GHEA Grapalat" w:hAnsi="GHEA Grapalat"/>
        </w:rPr>
      </w:pPr>
      <w:r>
        <w:rPr>
          <w:rFonts w:ascii="GHEA Grapalat" w:hAnsi="GHEA Grapalat"/>
        </w:rPr>
        <w:t xml:space="preserve">   б) </w:t>
      </w:r>
      <w:r w:rsidR="00503B90" w:rsidRPr="008C1FF8">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3624C3">
        <w:rPr>
          <w:rFonts w:ascii="GHEA Grapalat" w:hAnsi="GHEA Grapalat"/>
        </w:rPr>
        <w:t>;</w:t>
      </w:r>
      <w:r w:rsidR="00990B4D">
        <w:rPr>
          <w:rFonts w:ascii="GHEA Grapalat" w:hAnsi="GHEA Grapalat"/>
        </w:rPr>
        <w:t xml:space="preserve"> </w:t>
      </w:r>
    </w:p>
    <w:p w14:paraId="4FF2F8DD"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A61383">
        <w:rPr>
          <w:rFonts w:ascii="GHEA Grapalat" w:hAnsi="GHEA Grapalat"/>
        </w:rPr>
        <w:t xml:space="preserve"> недобросовестной конкуренции, </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2D0E98" w:rsidRDefault="001361B2"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д) </w:t>
      </w:r>
      <w:r w:rsidR="001A424D" w:rsidRPr="002E51EC">
        <w:rPr>
          <w:rFonts w:ascii="GHEA Grapalat" w:hAnsi="GHEA Grapalat"/>
          <w:sz w:val="24"/>
          <w:szCs w:val="24"/>
        </w:rPr>
        <w:t>деклараци</w:t>
      </w:r>
      <w:r w:rsidR="00C22EC0">
        <w:rPr>
          <w:rFonts w:ascii="GHEA Grapalat" w:hAnsi="GHEA Grapalat"/>
          <w:sz w:val="24"/>
          <w:szCs w:val="24"/>
        </w:rPr>
        <w:t>ю</w:t>
      </w:r>
      <w:r w:rsidR="001A424D" w:rsidRPr="002E51EC">
        <w:rPr>
          <w:rFonts w:ascii="GHEA Grapalat" w:hAnsi="GHEA Grapalat"/>
          <w:sz w:val="24"/>
          <w:szCs w:val="24"/>
        </w:rPr>
        <w:t xml:space="preserve"> о реальных бенефициарах согласно Приложению 1. Декларация </w:t>
      </w:r>
      <w:r w:rsidR="001A424D"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sidR="002F4914">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Pr>
          <w:rFonts w:ascii="GHEA Grapalat" w:hAnsi="GHEA Grapalat"/>
          <w:spacing w:val="-6"/>
          <w:sz w:val="24"/>
          <w:szCs w:val="24"/>
        </w:rPr>
        <w:t>декларация</w:t>
      </w:r>
      <w:r>
        <w:rPr>
          <w:rFonts w:ascii="GHEA Grapalat" w:hAnsi="GHEA Grapalat"/>
          <w:spacing w:val="-6"/>
          <w:sz w:val="24"/>
          <w:szCs w:val="24"/>
        </w:rPr>
        <w:t>, которая после вскрытия заявок автоматически публик</w:t>
      </w:r>
      <w:r w:rsidR="00900B54">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900B54">
        <w:rPr>
          <w:rFonts w:ascii="GHEA Grapalat" w:hAnsi="GHEA Grapalat"/>
          <w:spacing w:val="-6"/>
          <w:sz w:val="24"/>
          <w:szCs w:val="24"/>
        </w:rPr>
        <w:t>у</w:t>
      </w:r>
      <w:r>
        <w:rPr>
          <w:rFonts w:ascii="GHEA Grapalat" w:hAnsi="GHEA Grapalat"/>
          <w:spacing w:val="-6"/>
          <w:sz w:val="24"/>
          <w:szCs w:val="24"/>
        </w:rPr>
        <w:t xml:space="preserve">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005F25EF" w:rsidRPr="002D0E98">
        <w:rPr>
          <w:rFonts w:ascii="GHEA Grapalat" w:hAnsi="GHEA Grapalat"/>
        </w:rPr>
        <w:t xml:space="preserve"> </w:t>
      </w:r>
      <w:r w:rsidR="00E44BA9" w:rsidRPr="002D0E98">
        <w:rPr>
          <w:rFonts w:ascii="GHEA Grapalat" w:hAnsi="GHEA Grapalat"/>
          <w:vertAlign w:val="superscript"/>
        </w:rPr>
        <w:t>7</w:t>
      </w:r>
      <w:r w:rsidR="002D0E98" w:rsidRPr="002D0E98">
        <w:rPr>
          <w:rFonts w:ascii="GHEA Grapalat" w:hAnsi="GHEA Grapalat"/>
          <w:vertAlign w:val="superscript"/>
          <w:lang w:val="hy-AM"/>
        </w:rPr>
        <w:t>.1</w:t>
      </w:r>
    </w:p>
    <w:p w14:paraId="5D1207F6"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17C857CA" w14:textId="77777777" w:rsidR="006C3115" w:rsidRPr="00AA7117" w:rsidRDefault="008E58A2" w:rsidP="00C634C8">
      <w:pPr>
        <w:widowControl w:val="0"/>
        <w:tabs>
          <w:tab w:val="left" w:pos="1134"/>
        </w:tabs>
        <w:spacing w:after="160"/>
        <w:ind w:firstLine="284"/>
        <w:jc w:val="both"/>
        <w:rPr>
          <w:rFonts w:ascii="GHEA Grapalat" w:hAnsi="GHEA Grapalat"/>
        </w:rPr>
      </w:pPr>
      <w:r>
        <w:rPr>
          <w:rFonts w:ascii="GHEA Grapalat" w:hAnsi="GHEA Grapalat"/>
        </w:rPr>
        <w:t>3</w:t>
      </w:r>
      <w:r w:rsidR="00E326DD" w:rsidRPr="009044F1">
        <w:rPr>
          <w:rFonts w:ascii="GHEA Grapalat" w:hAnsi="GHEA Grapalat"/>
        </w:rPr>
        <w:t>)</w:t>
      </w:r>
      <w:r w:rsidR="00C634C8">
        <w:rPr>
          <w:rFonts w:ascii="GHEA Grapalat" w:hAnsi="GHEA Grapalat"/>
          <w:lang w:val="hy-AM"/>
        </w:rPr>
        <w:t xml:space="preserve"> </w:t>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264CC6">
        <w:rPr>
          <w:rStyle w:val="FootnoteReference"/>
          <w:rFonts w:ascii="GHEA Grapalat" w:hAnsi="GHEA Grapalat"/>
        </w:rPr>
        <w:footnoteReference w:customMarkFollows="1" w:id="2"/>
        <w:t>8</w:t>
      </w:r>
    </w:p>
    <w:p w14:paraId="7BDC97AD" w14:textId="77777777" w:rsidR="000845F6" w:rsidRPr="009044F1" w:rsidRDefault="002A6730"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D3436F" w:rsidRDefault="002A6730"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Default="00721677" w:rsidP="00B46D58">
      <w:pPr>
        <w:jc w:val="both"/>
        <w:rPr>
          <w:rFonts w:ascii="GHEA Grapalat" w:hAnsi="GHEA Grapalat" w:cs="Sylfaen"/>
        </w:rPr>
      </w:pPr>
      <w:r>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14:paraId="6B8AD91B"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Default="00721677" w:rsidP="002047CE">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Default="00567BD7">
      <w:pPr>
        <w:rPr>
          <w:rFonts w:ascii="GHEA Grapalat" w:hAnsi="GHEA Grapalat"/>
          <w:b/>
        </w:rPr>
      </w:pPr>
    </w:p>
    <w:p w14:paraId="69755253"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54E439D4"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Default="00C8055A" w:rsidP="00206E8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716B81" w:rsidRPr="00716B81">
        <w:rPr>
          <w:rFonts w:ascii="GHEA Grapalat" w:hAnsi="GHEA Grapalat"/>
          <w:sz w:val="24"/>
          <w:szCs w:val="24"/>
        </w:rPr>
        <w:t xml:space="preserve"> </w:t>
      </w:r>
      <w:r w:rsidR="00716B81">
        <w:rPr>
          <w:rFonts w:ascii="GHEA Grapalat" w:hAnsi="GHEA Grapalat"/>
          <w:sz w:val="24"/>
          <w:szCs w:val="24"/>
        </w:rPr>
        <w:t>(</w:t>
      </w:r>
      <w:r w:rsidR="00716B81" w:rsidRPr="00864470">
        <w:rPr>
          <w:rFonts w:ascii="GHEA Grapalat" w:hAnsi="GHEA Grapalat"/>
          <w:sz w:val="24"/>
          <w:szCs w:val="24"/>
        </w:rPr>
        <w:t>совокупность себестоимости и прогнозируемой прибыли</w:t>
      </w:r>
      <w:r w:rsidR="00716B81">
        <w:rPr>
          <w:rFonts w:ascii="GHEA Grapalat" w:hAnsi="GHEA Grapalat"/>
          <w:sz w:val="24"/>
          <w:szCs w:val="24"/>
        </w:rPr>
        <w:t>)</w:t>
      </w:r>
      <w:r w:rsidR="00716B81" w:rsidRPr="009044F1">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00940B86">
        <w:rPr>
          <w:rFonts w:ascii="GHEA Grapalat" w:hAnsi="GHEA Grapalat"/>
          <w:sz w:val="24"/>
          <w:szCs w:val="24"/>
        </w:rPr>
        <w:t xml:space="preserve">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325B43C8"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72442C1D"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w:t>
      </w:r>
      <w:r w:rsidR="004A262A"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697F11"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00B5379A"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697F11"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697F11">
        <w:rPr>
          <w:rFonts w:ascii="GHEA Grapalat" w:hAnsi="GHEA Grapalat"/>
          <w:sz w:val="24"/>
          <w:szCs w:val="24"/>
        </w:rPr>
        <w:t>;</w:t>
      </w:r>
    </w:p>
    <w:p w14:paraId="6D0C1A0C" w14:textId="77777777" w:rsidR="00B9778A" w:rsidRPr="00697F11"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697F11">
        <w:rPr>
          <w:rFonts w:ascii="GHEA Grapalat" w:hAnsi="GHEA Grapalat"/>
          <w:sz w:val="24"/>
          <w:szCs w:val="24"/>
        </w:rPr>
        <w:t>;</w:t>
      </w:r>
    </w:p>
    <w:p w14:paraId="04502431" w14:textId="77777777"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002E7418" w:rsidRPr="002E7418">
        <w:rPr>
          <w:rFonts w:ascii="GHEA Grapalat" w:hAnsi="GHEA Grapalat"/>
          <w:sz w:val="24"/>
          <w:szCs w:val="24"/>
        </w:rPr>
        <w:t xml:space="preserve"> и</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53A7424B"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52A716EE"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Default="009D180E" w:rsidP="00B46D58">
      <w:pPr>
        <w:widowControl w:val="0"/>
        <w:spacing w:after="160"/>
        <w:ind w:left="567" w:right="565"/>
        <w:jc w:val="center"/>
        <w:rPr>
          <w:rFonts w:ascii="GHEA Grapalat" w:hAnsi="GHEA Grapalat"/>
          <w:b/>
          <w:lang w:val="hy-AM"/>
        </w:rPr>
      </w:pPr>
    </w:p>
    <w:p w14:paraId="597C789E"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172C30EC"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9044F1" w:rsidRDefault="00FA0E41" w:rsidP="00B46D58">
      <w:pPr>
        <w:widowControl w:val="0"/>
        <w:spacing w:after="160"/>
        <w:ind w:firstLine="567"/>
        <w:jc w:val="center"/>
        <w:rPr>
          <w:rFonts w:ascii="GHEA Grapalat" w:hAnsi="GHEA Grapalat"/>
          <w:b/>
        </w:rPr>
      </w:pPr>
    </w:p>
    <w:p w14:paraId="44B59355" w14:textId="779D1906" w:rsidR="00A214D5" w:rsidRPr="00996C18" w:rsidRDefault="000D701E" w:rsidP="00206E88">
      <w:pPr>
        <w:widowControl w:val="0"/>
        <w:spacing w:after="160"/>
        <w:jc w:val="center"/>
        <w:rPr>
          <w:rFonts w:ascii="GHEA Grapalat" w:hAnsi="GHEA Grapalat" w:cs="Sylfaen"/>
        </w:rPr>
      </w:pPr>
      <w:r w:rsidRPr="009044F1">
        <w:rPr>
          <w:rFonts w:ascii="GHEA Grapalat" w:hAnsi="GHEA Grapalat"/>
          <w:b/>
        </w:rPr>
        <w:t xml:space="preserve">7. </w:t>
      </w:r>
    </w:p>
    <w:p w14:paraId="04E1F149" w14:textId="77777777" w:rsidR="00A214D5" w:rsidRPr="00681F45"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Default="00E70FC4" w:rsidP="00206E88">
      <w:pPr>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ПОДВЕДЕНИЕ ИТОГОВ</w:t>
      </w:r>
    </w:p>
    <w:p w14:paraId="3A45C2AC" w14:textId="77777777" w:rsidR="00206E88" w:rsidRPr="009044F1" w:rsidRDefault="00206E88" w:rsidP="00206E88">
      <w:pPr>
        <w:jc w:val="center"/>
        <w:rPr>
          <w:rFonts w:ascii="GHEA Grapalat" w:hAnsi="GHEA Grapalat"/>
          <w:b/>
        </w:rPr>
      </w:pPr>
    </w:p>
    <w:p w14:paraId="17FAEE9D" w14:textId="69B83525"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w:t>
      </w:r>
      <w:r w:rsidR="00206E88" w:rsidRPr="00206E88">
        <w:rPr>
          <w:rFonts w:ascii="GHEA Grapalat" w:hAnsi="GHEA Grapalat"/>
          <w:b/>
          <w:bCs/>
          <w:sz w:val="24"/>
          <w:szCs w:val="24"/>
        </w:rPr>
        <w:t xml:space="preserve">в </w:t>
      </w:r>
      <w:r w:rsidR="00F721AA">
        <w:rPr>
          <w:rFonts w:ascii="GHEA Grapalat" w:hAnsi="GHEA Grapalat"/>
          <w:b/>
          <w:bCs/>
          <w:sz w:val="24"/>
          <w:szCs w:val="24"/>
        </w:rPr>
        <w:t>09:00</w:t>
      </w:r>
      <w:r w:rsidR="00206E88" w:rsidRPr="00206E88">
        <w:rPr>
          <w:rFonts w:ascii="GHEA Grapalat" w:hAnsi="GHEA Grapalat"/>
          <w:b/>
          <w:bCs/>
          <w:sz w:val="24"/>
          <w:szCs w:val="24"/>
        </w:rPr>
        <w:t xml:space="preserve"> часов </w:t>
      </w:r>
      <w:r w:rsidR="004E0048">
        <w:rPr>
          <w:rFonts w:ascii="GHEA Grapalat" w:hAnsi="GHEA Grapalat"/>
          <w:b/>
          <w:bCs/>
          <w:sz w:val="24"/>
          <w:szCs w:val="24"/>
        </w:rPr>
        <w:t>16.03.2026</w:t>
      </w:r>
      <w:r w:rsidR="006B5894">
        <w:rPr>
          <w:rFonts w:ascii="GHEA Grapalat" w:hAnsi="GHEA Grapalat"/>
          <w:b/>
          <w:bCs/>
          <w:sz w:val="24"/>
          <w:szCs w:val="24"/>
        </w:rPr>
        <w:t>г</w:t>
      </w:r>
      <w:r w:rsidR="00206E88" w:rsidRPr="00206E88">
        <w:rPr>
          <w:rFonts w:ascii="GHEA Grapalat" w:hAnsi="GHEA Grapalat"/>
          <w:b/>
          <w:bCs/>
          <w:sz w:val="24"/>
          <w:szCs w:val="24"/>
        </w:rPr>
        <w:t>.</w:t>
      </w:r>
      <w:r w:rsidRPr="009044F1">
        <w:rPr>
          <w:rFonts w:ascii="GHEA Grapalat" w:hAnsi="GHEA Grapalat"/>
          <w:sz w:val="24"/>
          <w:szCs w:val="24"/>
        </w:rPr>
        <w:t xml:space="preserve">. </w:t>
      </w:r>
    </w:p>
    <w:p w14:paraId="10A0B28A" w14:textId="77777777"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000032AC" w:rsidRPr="000073F8">
        <w:rPr>
          <w:rFonts w:ascii="GHEA Grapalat" w:hAnsi="GHEA Grapalat"/>
        </w:rPr>
        <w:t>услуги</w:t>
      </w:r>
      <w:r w:rsidRPr="000073F8">
        <w:rPr>
          <w:rFonts w:ascii="GHEA Grapalat" w:hAnsi="GHEA Grapalat"/>
        </w:rPr>
        <w:t xml:space="preserve">,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14:paraId="7FEDFFC4" w14:textId="77777777"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w:t>
      </w:r>
      <w:r w:rsidRPr="009044F1">
        <w:rPr>
          <w:rFonts w:ascii="GHEA Grapalat" w:hAnsi="GHEA Grapalat"/>
        </w:rPr>
        <w:lastRenderedPageBreak/>
        <w:t xml:space="preserve">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C3C7BA3"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7A695C">
        <w:rPr>
          <w:rFonts w:ascii="GHEA Grapalat" w:hAnsi="GHEA Grapalat"/>
        </w:rPr>
        <w:t>пятнадцати</w:t>
      </w:r>
      <w:r w:rsidR="007A695C"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7A695C">
        <w:rPr>
          <w:rFonts w:ascii="GHEA Grapalat" w:hAnsi="GHEA Grapalat"/>
        </w:rPr>
        <w:t>двадцати</w:t>
      </w:r>
      <w:r w:rsidR="007A695C" w:rsidRPr="009044F1">
        <w:rPr>
          <w:rFonts w:ascii="GHEA Grapalat" w:hAnsi="GHEA Grapalat"/>
        </w:rPr>
        <w:t xml:space="preserve"> </w:t>
      </w:r>
      <w:r w:rsidR="009A796C" w:rsidRPr="009044F1">
        <w:rPr>
          <w:rFonts w:ascii="GHEA Grapalat" w:hAnsi="GHEA Grapalat"/>
        </w:rPr>
        <w:t>рабочих дней.</w:t>
      </w:r>
    </w:p>
    <w:p w14:paraId="275FD59D"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9A5F32">
        <w:rPr>
          <w:rFonts w:ascii="GHEA Grapalat" w:hAnsi="GHEA Grapalat"/>
        </w:rPr>
        <w:t>и/или обеспечение заявки</w:t>
      </w:r>
      <w:r w:rsidR="009A5F32" w:rsidRPr="009044F1">
        <w:rPr>
          <w:rFonts w:ascii="GHEA Grapalat" w:hAnsi="GHEA Grapalat"/>
        </w:rPr>
        <w:t xml:space="preserve"> </w:t>
      </w:r>
      <w:r w:rsidR="009A5F32">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2292A0C2" w14:textId="77777777"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 xml:space="preserve">отобранного </w:t>
      </w:r>
      <w:r w:rsidR="00432FEC">
        <w:rPr>
          <w:rFonts w:ascii="GHEA Grapalat" w:hAnsi="GHEA Grapalat"/>
          <w:sz w:val="24"/>
          <w:szCs w:val="24"/>
        </w:rPr>
        <w:t xml:space="preserve">или </w:t>
      </w:r>
      <w:r w:rsidR="00432FEC" w:rsidRPr="003F64C5">
        <w:rPr>
          <w:rFonts w:ascii="GHEA Grapalat" w:hAnsi="GHEA Grapalat"/>
          <w:sz w:val="24"/>
          <w:szCs w:val="24"/>
        </w:rPr>
        <w:t>непризнанны</w:t>
      </w:r>
      <w:r w:rsidR="00432FEC">
        <w:rPr>
          <w:rFonts w:ascii="GHEA Grapalat" w:hAnsi="GHEA Grapalat"/>
          <w:sz w:val="24"/>
          <w:szCs w:val="24"/>
        </w:rPr>
        <w:t xml:space="preserve">х 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w:t>
      </w:r>
      <w:r w:rsidR="00432FEC">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ми таковыми</w:t>
      </w:r>
      <w:r w:rsidR="00432FEC"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206E88">
        <w:rPr>
          <w:rFonts w:ascii="GHEA Grapalat" w:hAnsi="GHEA Grapalat"/>
          <w:b/>
          <w:bCs/>
          <w:i w:val="0"/>
          <w:sz w:val="24"/>
          <w:szCs w:val="24"/>
        </w:rPr>
        <w:t>установленному Центральным банком РА на день открытия заявок</w:t>
      </w:r>
      <w:r w:rsidR="00A01157">
        <w:rPr>
          <w:rFonts w:ascii="GHEA Grapalat" w:hAnsi="GHEA Grapalat"/>
          <w:i w:val="0"/>
          <w:sz w:val="24"/>
          <w:szCs w:val="24"/>
        </w:rPr>
        <w:t>.</w:t>
      </w:r>
    </w:p>
    <w:p w14:paraId="445F8B6D"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6366">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A00A1F">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х таковыми</w:t>
      </w:r>
      <w:r w:rsidR="007D2779" w:rsidRPr="007D2779">
        <w:rPr>
          <w:rFonts w:ascii="GHEA Grapalat" w:hAnsi="GHEA Grapalat"/>
          <w:sz w:val="24"/>
          <w:szCs w:val="24"/>
        </w:rPr>
        <w:t xml:space="preserve"> </w:t>
      </w:r>
      <w:r w:rsidR="007D2779" w:rsidRPr="009044F1">
        <w:rPr>
          <w:rFonts w:ascii="GHEA Grapalat" w:hAnsi="GHEA Grapalat"/>
          <w:sz w:val="24"/>
          <w:szCs w:val="24"/>
        </w:rPr>
        <w:t>участников</w:t>
      </w:r>
      <w:r w:rsidR="00957EF4">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2074BD6D" w14:textId="77777777" w:rsidR="009B6D58" w:rsidRPr="00EC329B"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A03BAD">
        <w:rPr>
          <w:rFonts w:ascii="GHEA Grapalat" w:hAnsi="GHEA Grapalat"/>
          <w:sz w:val="24"/>
          <w:szCs w:val="24"/>
        </w:rPr>
        <w:t xml:space="preserve"> и </w:t>
      </w:r>
      <w:r w:rsidR="00A03BAD" w:rsidRPr="003F64C5">
        <w:rPr>
          <w:rFonts w:ascii="GHEA Grapalat" w:hAnsi="GHEA Grapalat"/>
          <w:sz w:val="24"/>
          <w:szCs w:val="24"/>
        </w:rPr>
        <w:t>непризнанны</w:t>
      </w:r>
      <w:r w:rsidR="00A03BAD">
        <w:rPr>
          <w:rFonts w:ascii="GHEA Grapalat" w:hAnsi="GHEA Grapalat"/>
          <w:sz w:val="24"/>
          <w:szCs w:val="24"/>
        </w:rPr>
        <w:t>х таковыми</w:t>
      </w:r>
      <w:r w:rsidR="00A03BAD"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sidR="009F073E">
        <w:rPr>
          <w:rFonts w:ascii="GHEA Grapalat" w:hAnsi="GHEA Grapalat"/>
          <w:sz w:val="24"/>
          <w:szCs w:val="24"/>
        </w:rPr>
        <w:t>на заседаниии комиссии</w:t>
      </w:r>
      <w:r w:rsidR="009F073E" w:rsidRPr="009044F1">
        <w:rPr>
          <w:rFonts w:ascii="GHEA Grapalat" w:hAnsi="GHEA Grapalat"/>
          <w:sz w:val="24"/>
          <w:szCs w:val="24"/>
        </w:rPr>
        <w:t xml:space="preserve"> </w:t>
      </w:r>
      <w:r w:rsidR="009F073E" w:rsidRPr="00334F26">
        <w:rPr>
          <w:rFonts w:ascii="GHEA Grapalat" w:hAnsi="GHEA Grapalat"/>
          <w:sz w:val="24"/>
          <w:szCs w:val="24"/>
        </w:rPr>
        <w:t>с предложившими равные цены участниками,</w:t>
      </w:r>
      <w:r w:rsidR="009F073E">
        <w:rPr>
          <w:rFonts w:ascii="GHEA Grapalat" w:hAnsi="GHEA Grapalat"/>
          <w:sz w:val="24"/>
          <w:szCs w:val="24"/>
        </w:rPr>
        <w:t xml:space="preserve"> </w:t>
      </w:r>
      <w:del w:id="7"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w:t>
      </w:r>
      <w:r w:rsidRPr="009044F1">
        <w:rPr>
          <w:rFonts w:ascii="GHEA Grapalat" w:hAnsi="GHEA Grapalat"/>
          <w:sz w:val="24"/>
          <w:szCs w:val="24"/>
        </w:rPr>
        <w:lastRenderedPageBreak/>
        <w:t xml:space="preserve">одновременные переговоры, если </w:t>
      </w:r>
      <w:r w:rsidR="004E42CF">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C329B" w:rsidRPr="00EC329B">
        <w:rPr>
          <w:rFonts w:ascii="GHEA Grapalat" w:hAnsi="GHEA Grapalat"/>
          <w:sz w:val="24"/>
          <w:szCs w:val="24"/>
        </w:rPr>
        <w:t xml:space="preserve"> </w:t>
      </w:r>
      <w:r w:rsidR="00EC329B" w:rsidRPr="009044F1">
        <w:rPr>
          <w:rFonts w:ascii="GHEA Grapalat" w:hAnsi="GHEA Grapalat"/>
          <w:sz w:val="24"/>
          <w:szCs w:val="24"/>
        </w:rPr>
        <w:t>присутствуют</w:t>
      </w:r>
      <w:r w:rsidR="00EC329B" w:rsidRPr="00EC329B">
        <w:rPr>
          <w:rFonts w:ascii="GHEA Grapalat" w:hAnsi="GHEA Grapalat"/>
          <w:sz w:val="24"/>
          <w:szCs w:val="24"/>
        </w:rPr>
        <w:t xml:space="preserve"> </w:t>
      </w:r>
      <w:r w:rsidR="00EC329B" w:rsidRPr="009044F1">
        <w:rPr>
          <w:rFonts w:ascii="GHEA Grapalat" w:hAnsi="GHEA Grapalat"/>
          <w:sz w:val="24"/>
          <w:szCs w:val="24"/>
        </w:rPr>
        <w:t>на заседании</w:t>
      </w:r>
      <w:r w:rsidR="00EC329B" w:rsidRPr="00EC329B">
        <w:rPr>
          <w:rFonts w:ascii="GHEA Grapalat" w:hAnsi="GHEA Grapalat"/>
          <w:sz w:val="24"/>
          <w:szCs w:val="24"/>
        </w:rPr>
        <w:t>,</w:t>
      </w:r>
    </w:p>
    <w:p w14:paraId="3993B67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4F6817">
        <w:rPr>
          <w:rFonts w:ascii="GHEA Grapalat" w:hAnsi="GHEA Grapalat"/>
          <w:sz w:val="24"/>
          <w:szCs w:val="24"/>
        </w:rPr>
        <w:t>не автоматическ</w:t>
      </w:r>
      <w:r w:rsidR="0026768D">
        <w:rPr>
          <w:rFonts w:ascii="GHEA Grapalat" w:hAnsi="GHEA Grapalat"/>
          <w:sz w:val="24"/>
          <w:szCs w:val="24"/>
        </w:rPr>
        <w:t>им</w:t>
      </w:r>
      <w:r w:rsidR="0026768D" w:rsidRPr="004F6817">
        <w:rPr>
          <w:rFonts w:ascii="GHEA Grapalat" w:hAnsi="GHEA Grapalat"/>
          <w:sz w:val="24"/>
          <w:szCs w:val="24"/>
        </w:rPr>
        <w:t xml:space="preserve"> уведомлени</w:t>
      </w:r>
      <w:r w:rsidR="0026768D">
        <w:rPr>
          <w:rFonts w:ascii="GHEA Grapalat" w:hAnsi="GHEA Grapalat"/>
          <w:sz w:val="24"/>
          <w:szCs w:val="24"/>
        </w:rPr>
        <w:t>ем</w:t>
      </w:r>
      <w:r w:rsidR="0026768D"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116447">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sidR="0094301D">
        <w:rPr>
          <w:rFonts w:ascii="GHEA Grapalat" w:hAnsi="GHEA Grapalat"/>
          <w:sz w:val="24"/>
          <w:szCs w:val="24"/>
        </w:rPr>
        <w:t xml:space="preserve">об </w:t>
      </w:r>
      <w:r w:rsidR="0094301D" w:rsidRPr="00C87FA4">
        <w:rPr>
          <w:rFonts w:ascii="GHEA Grapalat" w:hAnsi="GHEA Grapalat"/>
          <w:sz w:val="24"/>
          <w:szCs w:val="24"/>
        </w:rPr>
        <w:t>условия</w:t>
      </w:r>
      <w:r w:rsidR="0094301D">
        <w:rPr>
          <w:rFonts w:ascii="GHEA Grapalat" w:hAnsi="GHEA Grapalat"/>
          <w:sz w:val="24"/>
          <w:szCs w:val="24"/>
        </w:rPr>
        <w:t>х</w:t>
      </w:r>
      <w:r w:rsidR="0094301D" w:rsidRPr="00C87FA4">
        <w:rPr>
          <w:rFonts w:ascii="GHEA Grapalat" w:hAnsi="GHEA Grapalat"/>
          <w:sz w:val="24"/>
          <w:szCs w:val="24"/>
        </w:rPr>
        <w:t>, продолжительност</w:t>
      </w:r>
      <w:r w:rsidR="0094301D">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3AAACC5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Pr>
          <w:rFonts w:ascii="GHEA Grapalat" w:hAnsi="GHEA Grapalat"/>
          <w:sz w:val="24"/>
          <w:szCs w:val="24"/>
        </w:rPr>
        <w:t>другого</w:t>
      </w:r>
      <w:r w:rsidR="0039582D" w:rsidRPr="009044F1">
        <w:rPr>
          <w:rFonts w:ascii="GHEA Grapalat" w:hAnsi="GHEA Grapalat"/>
          <w:sz w:val="24"/>
          <w:szCs w:val="24"/>
        </w:rPr>
        <w:t xml:space="preserve"> </w:t>
      </w:r>
      <w:r w:rsidRPr="009044F1">
        <w:rPr>
          <w:rFonts w:ascii="GHEA Grapalat" w:hAnsi="GHEA Grapalat"/>
          <w:sz w:val="24"/>
          <w:szCs w:val="24"/>
        </w:rPr>
        <w:t>участник</w:t>
      </w:r>
      <w:r w:rsidR="0039582D">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0429C3" w:rsidRDefault="009B6D58" w:rsidP="00AF4239">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81372A">
        <w:rPr>
          <w:rFonts w:ascii="GHEA Grapalat" w:hAnsi="GHEA Grapalat"/>
          <w:sz w:val="24"/>
          <w:szCs w:val="24"/>
        </w:rPr>
        <w:t>и</w:t>
      </w:r>
      <w:r w:rsidR="0081372A" w:rsidRPr="009044F1">
        <w:rPr>
          <w:rFonts w:ascii="GHEA Grapalat" w:hAnsi="GHEA Grapalat"/>
          <w:sz w:val="24"/>
          <w:szCs w:val="24"/>
        </w:rPr>
        <w:t xml:space="preserve"> </w:t>
      </w:r>
      <w:r w:rsidR="0081372A" w:rsidRPr="003F64C5">
        <w:rPr>
          <w:rFonts w:ascii="GHEA Grapalat" w:hAnsi="GHEA Grapalat"/>
          <w:sz w:val="24"/>
          <w:szCs w:val="24"/>
        </w:rPr>
        <w:t>непризнанны</w:t>
      </w:r>
      <w:r w:rsidR="0081372A">
        <w:rPr>
          <w:rFonts w:ascii="GHEA Grapalat" w:hAnsi="GHEA Grapalat"/>
          <w:sz w:val="24"/>
          <w:szCs w:val="24"/>
        </w:rPr>
        <w:t>е таковыми</w:t>
      </w:r>
      <w:r w:rsidR="0081372A" w:rsidRPr="009044F1">
        <w:rPr>
          <w:rFonts w:ascii="GHEA Grapalat" w:hAnsi="GHEA Grapalat"/>
          <w:sz w:val="24"/>
          <w:szCs w:val="24"/>
        </w:rPr>
        <w:t xml:space="preserve"> </w:t>
      </w:r>
      <w:r w:rsidRPr="009044F1">
        <w:rPr>
          <w:rFonts w:ascii="GHEA Grapalat" w:hAnsi="GHEA Grapalat"/>
          <w:sz w:val="24"/>
          <w:szCs w:val="24"/>
        </w:rPr>
        <w:t>участники</w:t>
      </w:r>
      <w:r w:rsidR="00863DA1">
        <w:rPr>
          <w:rFonts w:ascii="GHEA Grapalat" w:hAnsi="GHEA Grapalat"/>
          <w:sz w:val="24"/>
          <w:szCs w:val="24"/>
        </w:rPr>
        <w:t xml:space="preserve">. </w:t>
      </w:r>
      <w:r w:rsidR="00863DA1"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63DA1">
        <w:rPr>
          <w:rFonts w:ascii="GHEA Grapalat" w:hAnsi="GHEA Grapalat"/>
          <w:sz w:val="24"/>
          <w:szCs w:val="24"/>
        </w:rPr>
        <w:t>.</w:t>
      </w:r>
    </w:p>
    <w:p w14:paraId="297FF7FB" w14:textId="77777777" w:rsidR="00AF4239" w:rsidRDefault="00AF4239" w:rsidP="00AF42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D593013" w14:textId="77777777" w:rsidR="00AF4239" w:rsidRPr="009044F1"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Pr>
          <w:rFonts w:ascii="GHEA Grapalat" w:hAnsi="GHEA Grapalat" w:cs="Sylfaen"/>
          <w:sz w:val="24"/>
          <w:szCs w:val="24"/>
        </w:rPr>
        <w:t>.</w:t>
      </w:r>
    </w:p>
    <w:p w14:paraId="51962537"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623923A0" w14:textId="77777777" w:rsidR="00944EB4" w:rsidRPr="00704869" w:rsidRDefault="00944EB4" w:rsidP="00944EB4">
      <w:pPr>
        <w:pStyle w:val="norm"/>
        <w:widowControl w:val="0"/>
        <w:tabs>
          <w:tab w:val="left" w:pos="1134"/>
        </w:tabs>
        <w:spacing w:after="160" w:line="240" w:lineRule="auto"/>
        <w:ind w:firstLine="567"/>
        <w:rPr>
          <w:rFonts w:ascii="GHEA Grapalat" w:hAnsi="GHEA Grapalat"/>
          <w:sz w:val="24"/>
          <w:szCs w:val="24"/>
        </w:rPr>
      </w:pPr>
      <w:r w:rsidRPr="00FE73AC">
        <w:rPr>
          <w:rFonts w:ascii="GHEA Grapalat" w:hAnsi="GHEA Grapalat"/>
          <w:sz w:val="24"/>
          <w:szCs w:val="24"/>
        </w:rPr>
        <w:lastRenderedPageBreak/>
        <w:t>8.9.</w:t>
      </w:r>
      <w:r w:rsidRPr="00FE73AC">
        <w:rPr>
          <w:rFonts w:ascii="GHEA Grapalat" w:hAnsi="GHEA Grapalat"/>
          <w:sz w:val="24"/>
          <w:szCs w:val="24"/>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  комиссия приостанавливает заседание на один рабочий день, а секретарь комиссии в тот же день с помощью системы  информирует об этом участника, предлагая последнему исправить несоответствия до окончания срока приостановления.</w:t>
      </w:r>
    </w:p>
    <w:p w14:paraId="1531C073" w14:textId="77777777"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lang w:val="hy-AM"/>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34DDBB34" w14:textId="48BD99F8" w:rsidR="00944EB4" w:rsidRPr="00944EB4" w:rsidRDefault="00944EB4" w:rsidP="00944EB4">
      <w:pPr>
        <w:pStyle w:val="norm"/>
        <w:widowControl w:val="0"/>
        <w:tabs>
          <w:tab w:val="left" w:pos="1134"/>
        </w:tabs>
        <w:spacing w:after="160" w:line="240" w:lineRule="auto"/>
        <w:ind w:firstLine="567"/>
        <w:rPr>
          <w:rFonts w:ascii="GHEA Grapalat" w:hAnsi="GHEA Grapalat" w:cs="Sylfaen"/>
          <w:sz w:val="24"/>
          <w:szCs w:val="24"/>
          <w:lang w:val="hy-AM"/>
        </w:rPr>
      </w:pPr>
      <w:r w:rsidRPr="00FE73AC">
        <w:rPr>
          <w:rFonts w:ascii="GHEA Grapalat" w:hAnsi="GHEA Grapalat" w:cs="Sylfaen"/>
          <w:sz w:val="24"/>
          <w:szCs w:val="24"/>
        </w:rPr>
        <w:t>8.9.1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30B0B001"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055CE0FF" w14:textId="77777777"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670B09"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404854" w:rsidDel="00A5199D">
        <w:rPr>
          <w:rFonts w:ascii="GHEA Grapalat" w:hAnsi="GHEA Grapalat"/>
          <w:sz w:val="24"/>
          <w:szCs w:val="24"/>
        </w:rPr>
        <w:t xml:space="preserve"> </w:t>
      </w:r>
      <w:r w:rsidR="00670B09"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73046D1"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721991E5"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59FEF374"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8205AF">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 xml:space="preserve">и сводный лист рассмотрения обоснований, указанных в пункте 3.5 части 1 настоящего приглашения, содержащий также сведения о дате получения </w:t>
      </w:r>
      <w:r w:rsidR="001E4A24" w:rsidRPr="001E4A24">
        <w:rPr>
          <w:rFonts w:ascii="GHEA Grapalat" w:hAnsi="GHEA Grapalat"/>
          <w:sz w:val="24"/>
          <w:szCs w:val="24"/>
        </w:rPr>
        <w:lastRenderedPageBreak/>
        <w:t>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24CE8D52"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3105703" w14:textId="77777777" w:rsidR="00356E06" w:rsidRPr="00681C1F" w:rsidRDefault="008769B4" w:rsidP="00356E06">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14</w:t>
      </w:r>
      <w:r w:rsidR="00493CC7" w:rsidRPr="00493CC7">
        <w:rPr>
          <w:rFonts w:ascii="GHEA Grapalat" w:hAnsi="GHEA Grapalat"/>
        </w:rPr>
        <w:t>.</w:t>
      </w:r>
      <w:r w:rsidR="00F94984">
        <w:rPr>
          <w:rFonts w:ascii="GHEA Grapalat" w:hAnsi="GHEA Grapalat"/>
        </w:rPr>
        <w:t xml:space="preserve"> </w:t>
      </w:r>
      <w:r w:rsidR="00356E06" w:rsidRPr="00551FD6">
        <w:rPr>
          <w:rFonts w:ascii="GHEA Grapalat" w:hAnsi="GHEA Grapalat"/>
        </w:rPr>
        <w:t xml:space="preserve">В случае выявления </w:t>
      </w:r>
      <w:r w:rsidR="00356E06" w:rsidRPr="00681C1F">
        <w:rPr>
          <w:rFonts w:ascii="GHEA Grapalat" w:hAnsi="GHEA Grapalat"/>
          <w:color w:val="000000" w:themeColor="text1"/>
        </w:rPr>
        <w:t xml:space="preserve">оснований, предусмотренных пунктом 6 части 1 статьи 6 Закона, </w:t>
      </w:r>
      <w:r w:rsidR="00356E0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C062F8" w:rsidRPr="004E51A8">
        <w:rPr>
          <w:rFonts w:ascii="GHEA Grapalat" w:hAnsi="GHEA Grapalat"/>
        </w:rPr>
        <w:t>.</w:t>
      </w:r>
      <w:r w:rsidR="00F52B33" w:rsidRPr="004E51A8">
        <w:rPr>
          <w:rFonts w:ascii="GHEA Grapalat" w:hAnsi="GHEA Grapalat"/>
        </w:rPr>
        <w:t xml:space="preserve"> </w:t>
      </w:r>
      <w:r w:rsidR="00C062F8" w:rsidRPr="004E51A8">
        <w:rPr>
          <w:rFonts w:ascii="GHEA Grapalat" w:hAnsi="GHEA Grapalat"/>
        </w:rPr>
        <w:t>Мотивированное решение руководителя заказчика уполномоченный орган публикует в бюллетене</w:t>
      </w:r>
      <w:r w:rsidR="001F2F43">
        <w:rPr>
          <w:rFonts w:ascii="GHEA Grapalat" w:hAnsi="GHEA Grapalat"/>
        </w:rPr>
        <w:t xml:space="preserve"> </w:t>
      </w:r>
      <w:r w:rsidR="001F2F43" w:rsidRPr="00CB37F8">
        <w:rPr>
          <w:rFonts w:ascii="GHEA Grapalat" w:hAnsi="GHEA Grapalat"/>
        </w:rPr>
        <w:t>в течение пяти рабочих дней,</w:t>
      </w:r>
      <w:r w:rsidR="001F2F43" w:rsidRPr="001340A2">
        <w:rPr>
          <w:rFonts w:ascii="GHEA Grapalat" w:hAnsi="GHEA Grapalat"/>
        </w:rPr>
        <w:t xml:space="preserve"> </w:t>
      </w:r>
      <w:r w:rsidR="001F2F43" w:rsidRPr="00060567">
        <w:rPr>
          <w:rStyle w:val="ezkurwreuab5ozgtqnkl"/>
          <w:rFonts w:ascii="GHEA Grapalat" w:hAnsi="GHEA Grapalat"/>
        </w:rPr>
        <w:t>следующих</w:t>
      </w:r>
      <w:r w:rsidR="001F2F43" w:rsidRPr="00060567">
        <w:rPr>
          <w:rFonts w:ascii="GHEA Grapalat" w:hAnsi="GHEA Grapalat"/>
        </w:rPr>
        <w:t xml:space="preserve"> </w:t>
      </w:r>
      <w:r w:rsidR="001F2F43" w:rsidRPr="00060567">
        <w:rPr>
          <w:rStyle w:val="ezkurwreuab5ozgtqnkl"/>
          <w:rFonts w:ascii="GHEA Grapalat" w:hAnsi="GHEA Grapalat"/>
        </w:rPr>
        <w:t>за днем</w:t>
      </w:r>
      <w:r w:rsidR="001F2F43" w:rsidRPr="00060567">
        <w:rPr>
          <w:rFonts w:ascii="GHEA Grapalat" w:hAnsi="GHEA Grapalat"/>
        </w:rPr>
        <w:t xml:space="preserve"> </w:t>
      </w:r>
      <w:r w:rsidR="001F2F43" w:rsidRPr="00060567">
        <w:rPr>
          <w:rStyle w:val="ezkurwreuab5ozgtqnkl"/>
          <w:rFonts w:ascii="GHEA Grapalat" w:hAnsi="GHEA Grapalat"/>
        </w:rPr>
        <w:t>получения</w:t>
      </w:r>
      <w:r w:rsidR="001F2F43" w:rsidRPr="00060567">
        <w:rPr>
          <w:rFonts w:ascii="GHEA Grapalat" w:hAnsi="GHEA Grapalat"/>
        </w:rPr>
        <w:t xml:space="preserve"> </w:t>
      </w:r>
      <w:r w:rsidR="001F2F43" w:rsidRPr="00060567">
        <w:rPr>
          <w:rStyle w:val="ezkurwreuab5ozgtqnkl"/>
          <w:rFonts w:ascii="GHEA Grapalat" w:hAnsi="GHEA Grapalat"/>
        </w:rPr>
        <w:t>решения</w:t>
      </w:r>
      <w:r w:rsidR="00C062F8" w:rsidRPr="004E51A8">
        <w:rPr>
          <w:rFonts w:ascii="GHEA Grapalat" w:hAnsi="GHEA Grapalat"/>
        </w:rPr>
        <w:t>.</w:t>
      </w:r>
      <w:r w:rsidR="00356E06" w:rsidRPr="00570BBD">
        <w:t xml:space="preserve"> </w:t>
      </w:r>
      <w:r w:rsidR="00356E06" w:rsidRPr="00551FD6">
        <w:rPr>
          <w:rFonts w:ascii="GHEA Grapalat" w:hAnsi="GHEA Grapalat"/>
        </w:rPr>
        <w:t xml:space="preserve">При этом указанное в настоящем пункте решение руководитель заказчика выносит </w:t>
      </w:r>
      <w:r w:rsidR="00A95075">
        <w:rPr>
          <w:rFonts w:ascii="GHEA Grapalat" w:hAnsi="GHEA Grapalat"/>
        </w:rPr>
        <w:t>на десятый ден</w:t>
      </w:r>
      <w:r w:rsidR="007B1707">
        <w:rPr>
          <w:rFonts w:ascii="GHEA Grapalat" w:hAnsi="GHEA Grapalat"/>
        </w:rPr>
        <w:t>ь</w:t>
      </w:r>
      <w:r w:rsidR="00356E06" w:rsidRPr="00551FD6">
        <w:rPr>
          <w:rFonts w:ascii="GHEA Grapalat" w:hAnsi="GHEA Grapalat"/>
        </w:rPr>
        <w:t xml:space="preserve"> следующи</w:t>
      </w:r>
      <w:r w:rsidR="00A95075">
        <w:rPr>
          <w:rFonts w:ascii="GHEA Grapalat" w:hAnsi="GHEA Grapalat"/>
        </w:rPr>
        <w:t>й</w:t>
      </w:r>
      <w:r w:rsidR="00356E06" w:rsidRPr="00551FD6">
        <w:rPr>
          <w:rFonts w:ascii="GHEA Grapalat" w:hAnsi="GHEA Grapalat"/>
        </w:rPr>
        <w:t xml:space="preserve"> за </w:t>
      </w:r>
      <w:r w:rsidR="00356E06">
        <w:rPr>
          <w:rFonts w:ascii="GHEA Grapalat" w:hAnsi="GHEA Grapalat"/>
        </w:rPr>
        <w:t>д</w:t>
      </w:r>
      <w:r w:rsidR="00356E06" w:rsidRPr="00551FD6">
        <w:rPr>
          <w:rFonts w:ascii="GHEA Grapalat" w:hAnsi="GHEA Grapalat"/>
        </w:rPr>
        <w:t>нем объявления процедуры закуп</w:t>
      </w:r>
      <w:r w:rsidR="00356E06">
        <w:rPr>
          <w:rFonts w:ascii="GHEA Grapalat" w:hAnsi="GHEA Grapalat"/>
        </w:rPr>
        <w:t>ки</w:t>
      </w:r>
      <w:r w:rsidR="00356E06" w:rsidRPr="00551FD6">
        <w:rPr>
          <w:rFonts w:ascii="GHEA Grapalat" w:hAnsi="GHEA Grapalat"/>
        </w:rPr>
        <w:t xml:space="preserve"> несостоявшейся или опубликования объявления о заключенном договоре</w:t>
      </w:r>
      <w:r w:rsidR="00356E06">
        <w:rPr>
          <w:rFonts w:ascii="GHEA Grapalat" w:hAnsi="GHEA Grapalat"/>
        </w:rPr>
        <w:t>,</w:t>
      </w:r>
      <w:r w:rsidR="00356E06" w:rsidRPr="00551FD6">
        <w:rPr>
          <w:rFonts w:ascii="GHEA Grapalat" w:hAnsi="GHEA Grapalat"/>
        </w:rPr>
        <w:t xml:space="preserve"> или опубликования объявления</w:t>
      </w:r>
      <w:r w:rsidR="00817CC5">
        <w:rPr>
          <w:rFonts w:ascii="GHEA Grapalat" w:hAnsi="GHEA Grapalat"/>
        </w:rPr>
        <w:t xml:space="preserve"> (</w:t>
      </w:r>
      <w:r w:rsidR="005E7411">
        <w:rPr>
          <w:rFonts w:ascii="GHEA Grapalat" w:hAnsi="GHEA Grapalat"/>
        </w:rPr>
        <w:t>уведомления</w:t>
      </w:r>
      <w:r w:rsidR="00817CC5">
        <w:rPr>
          <w:rFonts w:ascii="GHEA Grapalat" w:hAnsi="GHEA Grapalat"/>
        </w:rPr>
        <w:t>)</w:t>
      </w:r>
      <w:r w:rsidR="00356E06" w:rsidRPr="00551FD6">
        <w:rPr>
          <w:rFonts w:ascii="GHEA Grapalat" w:hAnsi="GHEA Grapalat"/>
        </w:rPr>
        <w:t xml:space="preserve"> о расторжении договора в одностороннем порядке</w:t>
      </w:r>
      <w:r w:rsidR="00356E06">
        <w:rPr>
          <w:rFonts w:ascii="GHEA Grapalat" w:hAnsi="GHEA Grapalat"/>
        </w:rPr>
        <w:t xml:space="preserve">. </w:t>
      </w:r>
      <w:r w:rsidR="00356E06"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356E06">
        <w:rPr>
          <w:rFonts w:ascii="GHEA Grapalat" w:hAnsi="GHEA Grapalat"/>
        </w:rPr>
        <w:t xml:space="preserve">. </w:t>
      </w:r>
      <w:r w:rsidR="00356E06"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356E06">
        <w:rPr>
          <w:rFonts w:ascii="GHEA Grapalat" w:hAnsi="GHEA Grapalat"/>
        </w:rPr>
        <w:t>на пятый</w:t>
      </w:r>
      <w:r w:rsidR="00356E06" w:rsidRPr="00AA7DF7">
        <w:rPr>
          <w:rFonts w:ascii="GHEA Grapalat" w:hAnsi="GHEA Grapalat"/>
        </w:rPr>
        <w:t xml:space="preserve"> д</w:t>
      </w:r>
      <w:r w:rsidR="00356E06">
        <w:rPr>
          <w:rFonts w:ascii="GHEA Grapalat" w:hAnsi="GHEA Grapalat"/>
        </w:rPr>
        <w:t>е</w:t>
      </w:r>
      <w:r w:rsidR="00356E06" w:rsidRPr="00AA7DF7">
        <w:rPr>
          <w:rFonts w:ascii="GHEA Grapalat" w:hAnsi="GHEA Grapalat"/>
        </w:rPr>
        <w:t>н</w:t>
      </w:r>
      <w:r w:rsidR="00356E06">
        <w:rPr>
          <w:rFonts w:ascii="GHEA Grapalat" w:hAnsi="GHEA Grapalat"/>
        </w:rPr>
        <w:t>ь, следующий</w:t>
      </w:r>
      <w:r w:rsidR="00356E06"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356E06">
        <w:rPr>
          <w:rFonts w:ascii="GHEA Grapalat" w:hAnsi="GHEA Grapalat"/>
        </w:rPr>
        <w:t xml:space="preserve">обжаловании </w:t>
      </w:r>
      <w:r w:rsidR="00356E06" w:rsidRPr="00AA7DF7">
        <w:rPr>
          <w:rFonts w:ascii="GHEA Grapalat" w:hAnsi="GHEA Grapalat"/>
        </w:rPr>
        <w:t>решения участником по состоянию на сороковой день после получения решения</w:t>
      </w:r>
      <w:r w:rsidR="00356E06">
        <w:rPr>
          <w:rFonts w:ascii="GHEA Grapalat" w:hAnsi="GHEA Grapalat"/>
        </w:rPr>
        <w:t xml:space="preserve"> </w:t>
      </w:r>
      <w:r w:rsidR="00356E06" w:rsidRPr="00AA7DF7">
        <w:rPr>
          <w:rFonts w:ascii="GHEA Grapalat" w:hAnsi="GHEA Grapalat"/>
        </w:rPr>
        <w:t>-</w:t>
      </w:r>
      <w:r w:rsidR="00356E06">
        <w:rPr>
          <w:rFonts w:ascii="GHEA Grapalat" w:hAnsi="GHEA Grapalat"/>
        </w:rPr>
        <w:t xml:space="preserve"> на пятый день</w:t>
      </w:r>
      <w:r w:rsidR="00356E06" w:rsidRPr="00AA7DF7">
        <w:rPr>
          <w:rFonts w:ascii="GHEA Grapalat" w:hAnsi="GHEA Grapalat"/>
        </w:rPr>
        <w:t>, следующ</w:t>
      </w:r>
      <w:r w:rsidR="00356E06">
        <w:rPr>
          <w:rFonts w:ascii="GHEA Grapalat" w:hAnsi="GHEA Grapalat"/>
        </w:rPr>
        <w:t>ий</w:t>
      </w:r>
      <w:r w:rsidR="00356E06" w:rsidRPr="00AA7DF7">
        <w:rPr>
          <w:rFonts w:ascii="GHEA Grapalat" w:hAnsi="GHEA Grapalat"/>
        </w:rPr>
        <w:t xml:space="preserve"> за днем вступления в силу заключительного судебного акта по данному</w:t>
      </w:r>
      <w:r w:rsidR="00356E06">
        <w:rPr>
          <w:rFonts w:ascii="GHEA Grapalat" w:hAnsi="GHEA Grapalat"/>
        </w:rPr>
        <w:t xml:space="preserve"> судебному делу,</w:t>
      </w:r>
      <w:r w:rsidR="00356E06" w:rsidRPr="00570BBD">
        <w:t xml:space="preserve"> </w:t>
      </w:r>
      <w:r w:rsidR="00356E06" w:rsidRPr="006F0326">
        <w:rPr>
          <w:rFonts w:ascii="GHEA Grapalat" w:hAnsi="GHEA Grapalat"/>
        </w:rPr>
        <w:t>если по результатам судебного разбирательства возможность исполнения решения не исчезла</w:t>
      </w:r>
      <w:r w:rsidR="00356E06">
        <w:rPr>
          <w:rFonts w:ascii="GHEA Grapalat" w:hAnsi="GHEA Grapalat"/>
        </w:rPr>
        <w:t>.</w:t>
      </w:r>
      <w:r w:rsidR="00356E06">
        <w:rPr>
          <w:rFonts w:ascii="GHEA Grapalat" w:hAnsi="GHEA Grapalat"/>
          <w:color w:val="000000" w:themeColor="text1"/>
        </w:rPr>
        <w:t xml:space="preserve"> </w:t>
      </w:r>
    </w:p>
    <w:p w14:paraId="44E6C7DC" w14:textId="77777777" w:rsidR="001F3676" w:rsidRPr="0054203B" w:rsidRDefault="00377A01" w:rsidP="001F3676">
      <w:pPr>
        <w:widowControl w:val="0"/>
        <w:tabs>
          <w:tab w:val="left" w:pos="1276"/>
        </w:tabs>
        <w:rPr>
          <w:rFonts w:ascii="GHEA Grapalat" w:hAnsi="GHEA Grapalat"/>
        </w:rPr>
      </w:pPr>
      <w:r>
        <w:rPr>
          <w:rFonts w:ascii="GHEA Grapalat" w:hAnsi="GHEA Grapalat"/>
        </w:rPr>
        <w:t>Е</w:t>
      </w:r>
      <w:r w:rsidR="001F3676" w:rsidRPr="0054203B">
        <w:rPr>
          <w:rFonts w:ascii="GHEA Grapalat" w:hAnsi="GHEA Grapalat"/>
        </w:rPr>
        <w:t>сли:</w:t>
      </w:r>
    </w:p>
    <w:p w14:paraId="648E1E7B" w14:textId="77777777" w:rsidR="001F3676" w:rsidRPr="00A928B7" w:rsidRDefault="00A928B7" w:rsidP="00A928B7">
      <w:pPr>
        <w:widowControl w:val="0"/>
        <w:ind w:left="-360"/>
        <w:contextualSpacing/>
        <w:jc w:val="both"/>
        <w:rPr>
          <w:rFonts w:ascii="GHEA Grapalat" w:hAnsi="GHEA Grapalat"/>
        </w:rPr>
      </w:pPr>
      <w:r>
        <w:rPr>
          <w:rFonts w:ascii="GHEA Grapalat" w:hAnsi="GHEA Grapalat"/>
        </w:rPr>
        <w:t xml:space="preserve">-  </w:t>
      </w:r>
      <w:r w:rsidR="001F3676"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DF43AF">
        <w:rPr>
          <w:rFonts w:ascii="GHEA Grapalat" w:hAnsi="GHEA Grapalat"/>
        </w:rPr>
        <w:t xml:space="preserve"> или </w:t>
      </w:r>
      <w:r w:rsidR="001F3676" w:rsidRPr="00A928B7">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3B34538A" w14:textId="77777777" w:rsidR="001F3676" w:rsidRPr="00A928B7" w:rsidRDefault="00A928B7" w:rsidP="00A928B7">
      <w:pPr>
        <w:widowControl w:val="0"/>
        <w:ind w:left="-502"/>
        <w:contextualSpacing/>
        <w:jc w:val="both"/>
        <w:rPr>
          <w:ins w:id="8" w:author="Vardan" w:date="2022-10-29T22:29:00Z"/>
          <w:rFonts w:ascii="GHEA Grapalat" w:hAnsi="GHEA Grapalat"/>
        </w:rPr>
      </w:pPr>
      <w:r>
        <w:rPr>
          <w:rFonts w:ascii="GHEA Grapalat" w:hAnsi="GHEA Grapalat"/>
        </w:rPr>
        <w:t xml:space="preserve">    - </w:t>
      </w:r>
      <w:r w:rsidR="001F3676" w:rsidRPr="00A928B7">
        <w:rPr>
          <w:rFonts w:ascii="GHEA Grapalat" w:hAnsi="GHEA Grapalat"/>
        </w:rPr>
        <w:t>выплата участником или лицом, заключившим договор, суммы обеспечения заявки</w:t>
      </w:r>
      <w:r w:rsidR="00A16ABF">
        <w:rPr>
          <w:rFonts w:ascii="GHEA Grapalat" w:hAnsi="GHEA Grapalat"/>
        </w:rPr>
        <w:t xml:space="preserve"> или</w:t>
      </w:r>
      <w:r w:rsidR="001F3676" w:rsidRPr="00A928B7">
        <w:rPr>
          <w:rFonts w:ascii="GHEA Grapalat" w:hAnsi="GHEA Grapalat"/>
        </w:rPr>
        <w:t xml:space="preserve"> договора </w:t>
      </w:r>
      <w:r w:rsidR="005F5427" w:rsidRPr="00F65EB5">
        <w:rPr>
          <w:rFonts w:ascii="GHEA Grapalat" w:hAnsi="GHEA Grapalat"/>
        </w:rPr>
        <w:t>была осуществлена</w:t>
      </w:r>
      <w:r w:rsidR="001F3676" w:rsidRPr="00F65EB5">
        <w:rPr>
          <w:rFonts w:ascii="GHEA Grapalat" w:hAnsi="GHEA Grapalat"/>
        </w:rPr>
        <w:t xml:space="preserve"> по истечении срока представления решения уполномоченному органу, но не позднее </w:t>
      </w:r>
      <w:r w:rsidR="00F52B33" w:rsidRPr="00F65EB5">
        <w:rPr>
          <w:rFonts w:ascii="GHEA Grapalat" w:hAnsi="GHEA Grapalat"/>
        </w:rPr>
        <w:t xml:space="preserve">истечения </w:t>
      </w:r>
      <w:r w:rsidR="009E6257" w:rsidRPr="00F65EB5">
        <w:rPr>
          <w:rFonts w:ascii="GHEA Grapalat" w:hAnsi="GHEA Grapalat"/>
        </w:rPr>
        <w:t>сорокодневного срока,</w:t>
      </w:r>
      <w:r w:rsidR="00F52B33" w:rsidRPr="00F65EB5">
        <w:rPr>
          <w:rFonts w:ascii="GHEA Grapalat" w:hAnsi="GHEA Grapalat"/>
        </w:rPr>
        <w:t xml:space="preserve"> установленн</w:t>
      </w:r>
      <w:r w:rsidR="009E6257" w:rsidRPr="00F65EB5">
        <w:rPr>
          <w:rFonts w:ascii="GHEA Grapalat" w:hAnsi="GHEA Grapalat"/>
        </w:rPr>
        <w:t>ого</w:t>
      </w:r>
      <w:r w:rsidR="00F52B33" w:rsidRPr="00F65EB5">
        <w:rPr>
          <w:rFonts w:ascii="GHEA Grapalat" w:hAnsi="GHEA Grapalat"/>
        </w:rPr>
        <w:t xml:space="preserve"> для включения </w:t>
      </w:r>
      <w:r w:rsidR="009E6257" w:rsidRPr="00F65EB5">
        <w:rPr>
          <w:rFonts w:ascii="GHEA Grapalat" w:hAnsi="GHEA Grapalat"/>
        </w:rPr>
        <w:t xml:space="preserve">уполномоченным органом </w:t>
      </w:r>
      <w:r w:rsidR="00F52B33" w:rsidRPr="00F65EB5">
        <w:rPr>
          <w:rFonts w:ascii="GHEA Grapalat" w:hAnsi="GHEA Grapalat"/>
        </w:rPr>
        <w:t>участника</w:t>
      </w:r>
      <w:r w:rsidR="001F3676" w:rsidRPr="00F65EB5">
        <w:rPr>
          <w:rFonts w:ascii="GHEA Grapalat" w:hAnsi="GHEA Grapalat"/>
        </w:rPr>
        <w:t>, в список,</w:t>
      </w:r>
      <w:r w:rsidR="00E926E9" w:rsidRPr="00F65EB5">
        <w:rPr>
          <w:rFonts w:ascii="GHEA Grapalat" w:hAnsi="GHEA Grapalat"/>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1F3676" w:rsidRPr="00A928B7">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7FBF9779" w14:textId="77777777" w:rsidR="00944EB4" w:rsidRDefault="0068697B" w:rsidP="007663F8">
      <w:pPr>
        <w:widowControl w:val="0"/>
        <w:tabs>
          <w:tab w:val="left" w:pos="142"/>
        </w:tabs>
        <w:ind w:left="-360"/>
        <w:jc w:val="both"/>
        <w:rPr>
          <w:rFonts w:ascii="GHEA Grapalat" w:hAnsi="GHEA Grapalat" w:cs="Sylfaen"/>
          <w:lang w:val="hy-AM"/>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p>
    <w:p w14:paraId="7422ECE6" w14:textId="77777777" w:rsidR="00944EB4" w:rsidRPr="00FE73AC" w:rsidRDefault="00944EB4" w:rsidP="00944EB4">
      <w:pPr>
        <w:widowControl w:val="0"/>
        <w:tabs>
          <w:tab w:val="left" w:pos="142"/>
        </w:tabs>
        <w:ind w:left="-360"/>
        <w:jc w:val="both"/>
        <w:rPr>
          <w:rFonts w:ascii="GHEA Grapalat" w:hAnsi="GHEA Grapalat" w:cs="Sylfaen"/>
        </w:rPr>
      </w:pPr>
      <w:r w:rsidRPr="00FE73AC">
        <w:rPr>
          <w:rFonts w:ascii="GHEA Grapalat" w:hAnsi="GHEA Grapalat" w:cs="Sylfaen"/>
        </w:rPr>
        <w:t xml:space="preserve">- если заявление-объявление о праве на участие в закупках участника </w:t>
      </w:r>
      <w:r w:rsidRPr="00FE73AC">
        <w:rPr>
          <w:rFonts w:ascii="GHEA Grapalat" w:hAnsi="GHEA Grapalat" w:cs="Sylfaen"/>
        </w:rPr>
        <w:lastRenderedPageBreak/>
        <w:t>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или отобранный участник не представляет обеспечение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7AE71BC7" w14:textId="77777777" w:rsidR="00944EB4" w:rsidRPr="00704869" w:rsidRDefault="00944EB4" w:rsidP="00944EB4">
      <w:pPr>
        <w:widowControl w:val="0"/>
        <w:tabs>
          <w:tab w:val="left" w:pos="142"/>
        </w:tabs>
        <w:ind w:left="-360"/>
        <w:jc w:val="both"/>
        <w:rPr>
          <w:rFonts w:ascii="GHEA Grapalat" w:hAnsi="GHEA Grapalat" w:cs="Sylfaen"/>
        </w:rPr>
      </w:pPr>
      <w:r w:rsidRPr="00FE73AC">
        <w:rPr>
          <w:rFonts w:ascii="GHEA Grapalat" w:hAnsi="GHEA Grapalat" w:cs="Sylfaen"/>
        </w:rPr>
        <w:t>- oбстоятельство,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78005812"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403F9862"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A1249E">
        <w:rPr>
          <w:rFonts w:ascii="GHEA Grapalat" w:hAnsi="GHEA Grapalat"/>
          <w:sz w:val="24"/>
          <w:szCs w:val="24"/>
        </w:rPr>
        <w:t>е</w:t>
      </w:r>
      <w:r w:rsidR="00A74478"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8A3C60" w:rsidRDefault="008A3C60" w:rsidP="00B46D58">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 xml:space="preserve">Включаемые в заявку документы, утвержденные электронной цифровой </w:t>
      </w:r>
      <w:r w:rsidRPr="008A3C60">
        <w:rPr>
          <w:rFonts w:ascii="GHEA Grapalat" w:hAnsi="GHEA Grapalat"/>
          <w:sz w:val="24"/>
          <w:szCs w:val="24"/>
        </w:rPr>
        <w:lastRenderedPageBreak/>
        <w:t>подписью, не</w:t>
      </w:r>
      <w:r>
        <w:rPr>
          <w:rFonts w:ascii="GHEA Grapalat" w:hAnsi="GHEA Grapalat"/>
        </w:rPr>
        <w:t xml:space="preserve"> </w:t>
      </w:r>
      <w:r w:rsidRPr="008A3C60">
        <w:rPr>
          <w:rFonts w:ascii="GHEA Grapalat" w:hAnsi="GHEA Grapalat"/>
          <w:sz w:val="24"/>
          <w:szCs w:val="24"/>
        </w:rPr>
        <w:t>скрепляются печатью.</w:t>
      </w:r>
    </w:p>
    <w:p w14:paraId="0F6BB4C6"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19</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EF6281">
        <w:rPr>
          <w:rStyle w:val="FootnoteReference"/>
          <w:rFonts w:ascii="GHEA Grapalat" w:hAnsi="GHEA Grapalat"/>
          <w:sz w:val="24"/>
          <w:szCs w:val="24"/>
        </w:rPr>
        <w:footnoteReference w:customMarkFollows="1" w:id="3"/>
        <w:t>11</w:t>
      </w:r>
      <w:r w:rsidRPr="009044F1">
        <w:rPr>
          <w:rFonts w:ascii="GHEA Grapalat" w:hAnsi="GHEA Grapalat"/>
          <w:sz w:val="24"/>
          <w:szCs w:val="24"/>
        </w:rPr>
        <w:t xml:space="preserve">. </w:t>
      </w:r>
    </w:p>
    <w:p w14:paraId="3202D324"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807FD0">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316AE34C"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62255A3E" w14:textId="77777777"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4745991D"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Default="00583092" w:rsidP="00B46D58">
      <w:pPr>
        <w:pStyle w:val="BodyTextIndent2"/>
        <w:widowControl w:val="0"/>
        <w:spacing w:after="160" w:line="240" w:lineRule="auto"/>
        <w:ind w:firstLine="567"/>
        <w:rPr>
          <w:ins w:id="9" w:author="Vardan" w:date="2022-05-29T22:14:00Z"/>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00206E88" w:rsidRPr="00206E88">
        <w:rPr>
          <w:rFonts w:ascii="GHEA Grapalat" w:hAnsi="GHEA Grapalat"/>
          <w:b/>
          <w:bCs/>
          <w:sz w:val="24"/>
          <w:szCs w:val="24"/>
          <w:u w:val="single"/>
        </w:rPr>
        <w:t>10</w:t>
      </w:r>
      <w:r w:rsidRPr="009044F1">
        <w:rPr>
          <w:rFonts w:ascii="GHEA Grapalat" w:hAnsi="GHEA Grapalat"/>
          <w:sz w:val="24"/>
          <w:szCs w:val="24"/>
        </w:rPr>
        <w:t xml:space="preserve"> календарных дней. </w:t>
      </w:r>
      <w:r w:rsidR="00712B58">
        <w:rPr>
          <w:rFonts w:ascii="GHEA Grapalat" w:hAnsi="GHEA Grapalat"/>
          <w:sz w:val="24"/>
          <w:szCs w:val="24"/>
        </w:rPr>
        <w:t xml:space="preserve"> </w:t>
      </w:r>
      <w:r w:rsidRPr="009044F1">
        <w:rPr>
          <w:rFonts w:ascii="GHEA Grapalat" w:hAnsi="GHEA Grapalat"/>
          <w:sz w:val="24"/>
          <w:szCs w:val="24"/>
        </w:rPr>
        <w:t>Период ожидания</w:t>
      </w:r>
      <w:r w:rsidR="00712B58">
        <w:rPr>
          <w:rFonts w:ascii="GHEA Grapalat" w:hAnsi="GHEA Grapalat"/>
          <w:sz w:val="24"/>
          <w:szCs w:val="24"/>
        </w:rPr>
        <w:t>:</w:t>
      </w:r>
    </w:p>
    <w:p w14:paraId="7B49AC17" w14:textId="77777777" w:rsidR="00583092" w:rsidRPr="00A53A6A" w:rsidRDefault="00583092" w:rsidP="00A53A6A">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lastRenderedPageBreak/>
        <w:t>не применим, если заявку подал только один участник, с которым заключается договор</w:t>
      </w:r>
      <w:r w:rsidR="00A53A6A">
        <w:rPr>
          <w:rFonts w:ascii="GHEA Grapalat" w:hAnsi="GHEA Grapalat"/>
          <w:sz w:val="24"/>
          <w:szCs w:val="24"/>
        </w:rPr>
        <w:t>;</w:t>
      </w:r>
    </w:p>
    <w:p w14:paraId="545BD7DB" w14:textId="77777777" w:rsidR="001F6AFB"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747338" w:rsidRDefault="001F6AFB" w:rsidP="00A53A6A">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Default="00D544C1" w:rsidP="00B46D58">
      <w:pPr>
        <w:widowControl w:val="0"/>
        <w:spacing w:after="160"/>
        <w:jc w:val="center"/>
        <w:rPr>
          <w:rFonts w:ascii="GHEA Grapalat" w:hAnsi="GHEA Grapalat"/>
          <w:b/>
        </w:rPr>
      </w:pPr>
    </w:p>
    <w:p w14:paraId="255EB1A4" w14:textId="77777777"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14:paraId="3CD1A2BE"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15D1569"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1F6AFB">
        <w:rPr>
          <w:rFonts w:ascii="GHEA Grapalat" w:hAnsi="GHEA Grapalat"/>
        </w:rPr>
        <w:t>На четвертый рабочий день</w:t>
      </w:r>
      <w:r w:rsidR="001F6AFB" w:rsidRPr="009044F1">
        <w:rPr>
          <w:rFonts w:ascii="GHEA Grapalat" w:hAnsi="GHEA Grapalat"/>
        </w:rPr>
        <w:t>,</w:t>
      </w:r>
      <w:r w:rsidRPr="009044F1">
        <w:rPr>
          <w:rFonts w:ascii="GHEA Grapalat" w:hAnsi="GHEA Grapalat"/>
        </w:rPr>
        <w:t xml:space="preserve">, </w:t>
      </w:r>
      <w:r w:rsidR="001F6AFB" w:rsidRPr="009044F1">
        <w:rPr>
          <w:rFonts w:ascii="GHEA Grapalat" w:hAnsi="GHEA Grapalat"/>
        </w:rPr>
        <w:t>следующи</w:t>
      </w:r>
      <w:r w:rsidR="001F6AFB">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Pr>
          <w:rFonts w:ascii="GHEA Grapalat" w:hAnsi="GHEA Grapalat"/>
        </w:rPr>
        <w:t>четвертый</w:t>
      </w:r>
      <w:r w:rsidR="00D80959" w:rsidRPr="009044F1">
        <w:rPr>
          <w:rFonts w:ascii="GHEA Grapalat" w:hAnsi="GHEA Grapalat"/>
        </w:rPr>
        <w:t xml:space="preserve"> </w:t>
      </w:r>
      <w:r w:rsidRPr="009044F1">
        <w:rPr>
          <w:rFonts w:ascii="GHEA Grapalat" w:hAnsi="GHEA Grapalat"/>
        </w:rPr>
        <w:t>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7B0B346F"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80959" w:rsidRPr="00D80959">
        <w:rPr>
          <w:rFonts w:ascii="GHEA Grapalat" w:hAnsi="GHEA Grapalat"/>
          <w:color w:val="000000" w:themeColor="text1"/>
        </w:rPr>
        <w:t xml:space="preserve"> </w:t>
      </w:r>
      <w:r w:rsidR="00D80959" w:rsidRPr="00681C1F">
        <w:rPr>
          <w:rFonts w:ascii="GHEA Grapalat" w:hAnsi="GHEA Grapalat"/>
          <w:color w:val="000000" w:themeColor="text1"/>
        </w:rPr>
        <w:t xml:space="preserve">Если отобранный участник </w:t>
      </w:r>
      <w:r w:rsidR="00D80959">
        <w:rPr>
          <w:rFonts w:ascii="GHEA Grapalat" w:hAnsi="GHEA Grapalat"/>
          <w:color w:val="000000" w:themeColor="text1"/>
        </w:rPr>
        <w:t xml:space="preserve"> после </w:t>
      </w:r>
      <w:r w:rsidR="00D80959" w:rsidRPr="00681C1F">
        <w:rPr>
          <w:rFonts w:ascii="GHEA Grapalat" w:hAnsi="GHEA Grapalat"/>
          <w:color w:val="000000" w:themeColor="text1"/>
        </w:rPr>
        <w:t xml:space="preserve">получения уведомления о заключении договора и проекта договора </w:t>
      </w:r>
      <w:r w:rsidR="00D80959" w:rsidRPr="00996C18">
        <w:rPr>
          <w:rFonts w:ascii="GHEA Grapalat" w:hAnsi="GHEA Grapalat"/>
        </w:rPr>
        <w:t xml:space="preserve">в </w:t>
      </w:r>
      <w:r w:rsidR="00D80959" w:rsidRPr="00C61190">
        <w:rPr>
          <w:rFonts w:ascii="GHEA Grapalat" w:hAnsi="GHEA Grapalat"/>
        </w:rPr>
        <w:t>срок, предусмотренный пунктом 10.1 настоящего приглашения</w:t>
      </w:r>
      <w:r w:rsidR="00D80959">
        <w:rPr>
          <w:rFonts w:ascii="GHEA Grapalat" w:hAnsi="GHEA Grapalat"/>
        </w:rPr>
        <w:t>,</w:t>
      </w:r>
      <w:r w:rsidR="00D80959" w:rsidRPr="00996C18">
        <w:rPr>
          <w:rFonts w:ascii="GHEA Grapalat" w:hAnsi="GHEA Grapalat"/>
        </w:rPr>
        <w:t xml:space="preserve"> </w:t>
      </w:r>
      <w:r w:rsidR="00D80959" w:rsidRPr="00C61190">
        <w:rPr>
          <w:rFonts w:ascii="GHEA Grapalat" w:hAnsi="GHEA Grapalat"/>
        </w:rPr>
        <w:t>а в случае, если по заключаемому договору предусмотрен</w:t>
      </w:r>
      <w:r w:rsidR="00D80959">
        <w:rPr>
          <w:rFonts w:ascii="GHEA Grapalat" w:hAnsi="GHEA Grapalat"/>
        </w:rPr>
        <w:t>а</w:t>
      </w:r>
      <w:r w:rsidR="00D80959" w:rsidRPr="00C61190">
        <w:rPr>
          <w:rFonts w:ascii="GHEA Grapalat" w:hAnsi="GHEA Grapalat"/>
        </w:rPr>
        <w:t xml:space="preserve"> предоплата</w:t>
      </w:r>
      <w:r w:rsidR="00D80959">
        <w:rPr>
          <w:rFonts w:ascii="GHEA Grapalat" w:hAnsi="GHEA Grapalat"/>
        </w:rPr>
        <w:t xml:space="preserve"> - </w:t>
      </w:r>
      <w:r w:rsidR="00D80959" w:rsidRPr="00DF59E9">
        <w:rPr>
          <w:rFonts w:ascii="GHEA Grapalat" w:hAnsi="GHEA Grapalat"/>
        </w:rPr>
        <w:t>в течение 10 рабочих</w:t>
      </w:r>
      <w:r w:rsidR="00D80959">
        <w:rPr>
          <w:rFonts w:ascii="GHEA Grapalat" w:hAnsi="GHEA Grapalat"/>
        </w:rPr>
        <w:t xml:space="preserve"> </w:t>
      </w:r>
      <w:r w:rsidR="00D80959" w:rsidRPr="00DF59E9">
        <w:rPr>
          <w:rFonts w:ascii="GHEA Grapalat" w:hAnsi="GHEA Grapalat"/>
        </w:rPr>
        <w:t>дней</w:t>
      </w:r>
      <w:r w:rsidR="00D80959" w:rsidRPr="00C61190">
        <w:rPr>
          <w:rFonts w:ascii="GHEA Grapalat" w:hAnsi="GHEA Grapalat"/>
        </w:rPr>
        <w:t xml:space="preserve">, </w:t>
      </w:r>
      <w:r w:rsidR="00D80959" w:rsidRPr="00DF59E9">
        <w:rPr>
          <w:rFonts w:ascii="GHEA Grapalat" w:hAnsi="GHEA Grapalat"/>
        </w:rPr>
        <w:t xml:space="preserve">не подписывает договор и </w:t>
      </w:r>
      <w:r w:rsidR="00D80959">
        <w:rPr>
          <w:rFonts w:ascii="GHEA Grapalat" w:hAnsi="GHEA Grapalat"/>
        </w:rPr>
        <w:t xml:space="preserve"> не </w:t>
      </w:r>
      <w:r w:rsidR="00D80959" w:rsidRPr="00DF59E9">
        <w:rPr>
          <w:rFonts w:ascii="GHEA Grapalat" w:hAnsi="GHEA Grapalat"/>
        </w:rPr>
        <w:t>пред</w:t>
      </w:r>
      <w:r w:rsidR="00D80959">
        <w:rPr>
          <w:rFonts w:ascii="GHEA Grapalat" w:hAnsi="GHEA Grapalat"/>
        </w:rPr>
        <w:t>о</w:t>
      </w:r>
      <w:r w:rsidR="00D80959" w:rsidRPr="00DF59E9">
        <w:rPr>
          <w:rFonts w:ascii="GHEA Grapalat" w:hAnsi="GHEA Grapalat"/>
        </w:rPr>
        <w:t xml:space="preserve">ставляет заказчику </w:t>
      </w:r>
      <w:r w:rsidR="00806645" w:rsidRPr="00DF59E9">
        <w:rPr>
          <w:rFonts w:ascii="GHEA Grapalat" w:hAnsi="GHEA Grapalat"/>
        </w:rPr>
        <w:t>обеспечени</w:t>
      </w:r>
      <w:r w:rsidR="00806645">
        <w:rPr>
          <w:rFonts w:ascii="GHEA Grapalat" w:hAnsi="GHEA Grapalat"/>
        </w:rPr>
        <w:t xml:space="preserve">е </w:t>
      </w:r>
      <w:r w:rsidR="00D80959" w:rsidRPr="00DF59E9">
        <w:rPr>
          <w:rFonts w:ascii="GHEA Grapalat" w:hAnsi="GHEA Grapalat"/>
        </w:rPr>
        <w:t>договора</w:t>
      </w:r>
      <w:r w:rsidR="00D80959">
        <w:rPr>
          <w:rFonts w:ascii="GHEA Grapalat" w:hAnsi="GHEA Grapalat"/>
        </w:rPr>
        <w:t>,</w:t>
      </w:r>
      <w:r w:rsidR="00D80959" w:rsidRPr="00C61190">
        <w:rPr>
          <w:rFonts w:ascii="GHEA Grapalat" w:hAnsi="GHEA Grapalat"/>
        </w:rPr>
        <w:t xml:space="preserve"> </w:t>
      </w:r>
      <w:r w:rsidR="00D80959" w:rsidRPr="00106011">
        <w:rPr>
          <w:rFonts w:ascii="GHEA Grapalat" w:hAnsi="GHEA Grapalat"/>
        </w:rPr>
        <w:t>а в случае, если проектом заключаемого договора предусмотрена предоплата и</w:t>
      </w:r>
      <w:r w:rsidR="00D80959">
        <w:rPr>
          <w:rFonts w:ascii="GHEA Grapalat" w:hAnsi="GHEA Grapalat"/>
        </w:rPr>
        <w:t xml:space="preserve"> при принятии </w:t>
      </w:r>
      <w:r w:rsidR="00D80959" w:rsidRPr="00106011">
        <w:rPr>
          <w:rFonts w:ascii="GHEA Grapalat" w:hAnsi="GHEA Grapalat"/>
        </w:rPr>
        <w:t>это</w:t>
      </w:r>
      <w:r w:rsidR="00D80959">
        <w:rPr>
          <w:rFonts w:ascii="GHEA Grapalat" w:hAnsi="GHEA Grapalat"/>
        </w:rPr>
        <w:t>го</w:t>
      </w:r>
      <w:r w:rsidR="00D80959" w:rsidRPr="00106011">
        <w:rPr>
          <w:rFonts w:ascii="GHEA Grapalat" w:hAnsi="GHEA Grapalat"/>
        </w:rPr>
        <w:t xml:space="preserve"> услови</w:t>
      </w:r>
      <w:r w:rsidR="00D80959">
        <w:rPr>
          <w:rFonts w:ascii="GHEA Grapalat" w:hAnsi="GHEA Grapalat"/>
        </w:rPr>
        <w:t>я</w:t>
      </w:r>
      <w:r w:rsidR="00D80959" w:rsidRPr="00106011">
        <w:rPr>
          <w:rFonts w:ascii="GHEA Grapalat" w:hAnsi="GHEA Grapalat"/>
        </w:rPr>
        <w:t xml:space="preserve"> </w:t>
      </w:r>
      <w:r w:rsidR="00D80959">
        <w:rPr>
          <w:rFonts w:ascii="GHEA Grapalat" w:hAnsi="GHEA Grapalat"/>
        </w:rPr>
        <w:t>ото</w:t>
      </w:r>
      <w:r w:rsidR="00D80959" w:rsidRPr="00106011">
        <w:rPr>
          <w:rFonts w:ascii="GHEA Grapalat" w:hAnsi="GHEA Grapalat"/>
        </w:rPr>
        <w:t>бранным участником</w:t>
      </w:r>
      <w:r w:rsidR="00D80959">
        <w:rPr>
          <w:rFonts w:ascii="GHEA Grapalat" w:hAnsi="GHEA Grapalat"/>
        </w:rPr>
        <w:t xml:space="preserve"> не представляется также обеспечение предоплаты,</w:t>
      </w:r>
      <w:r w:rsidR="00D80959" w:rsidRPr="00D02623">
        <w:rPr>
          <w:rFonts w:ascii="GHEA Grapalat" w:hAnsi="GHEA Grapalat"/>
          <w:color w:val="000000" w:themeColor="text1"/>
        </w:rPr>
        <w:t xml:space="preserve"> </w:t>
      </w:r>
      <w:r w:rsidR="00D80959" w:rsidRPr="00681C1F">
        <w:rPr>
          <w:rFonts w:ascii="GHEA Grapalat" w:hAnsi="GHEA Grapalat"/>
          <w:color w:val="000000" w:themeColor="text1"/>
        </w:rPr>
        <w:t xml:space="preserve">то он лишается права подписания договора. </w:t>
      </w:r>
      <w:r w:rsidR="00D80959" w:rsidRPr="009044F1" w:rsidDel="00DF2686">
        <w:rPr>
          <w:rFonts w:ascii="GHEA Grapalat" w:hAnsi="GHEA Grapalat"/>
        </w:rPr>
        <w:t xml:space="preserve"> </w:t>
      </w:r>
      <w:r w:rsidR="00DC30CC" w:rsidRPr="005114D0">
        <w:rPr>
          <w:rFonts w:ascii="GHEA Grapalat" w:hAnsi="GHEA Grapalat"/>
        </w:rPr>
        <w:tab/>
      </w:r>
    </w:p>
    <w:p w14:paraId="31EB87B4" w14:textId="77777777"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747338">
        <w:rPr>
          <w:rFonts w:ascii="GHEA Grapalat" w:hAnsi="GHEA Grapalat"/>
          <w:i w:val="0"/>
          <w:sz w:val="24"/>
          <w:szCs w:val="24"/>
        </w:rPr>
        <w:t xml:space="preserve">размера предоплаты или </w:t>
      </w:r>
      <w:r w:rsidR="00F67289" w:rsidRPr="009044F1">
        <w:rPr>
          <w:rFonts w:ascii="GHEA Grapalat" w:hAnsi="GHEA Grapalat"/>
          <w:i w:val="0"/>
          <w:sz w:val="24"/>
          <w:szCs w:val="24"/>
        </w:rPr>
        <w:t>увеличени</w:t>
      </w:r>
      <w:r w:rsidR="00F67289">
        <w:rPr>
          <w:rFonts w:ascii="GHEA Grapalat" w:hAnsi="GHEA Grapalat"/>
          <w:i w:val="0"/>
          <w:sz w:val="24"/>
          <w:szCs w:val="24"/>
        </w:rPr>
        <w:t>ю</w:t>
      </w:r>
      <w:r w:rsidR="00F6728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80EF1CE" w14:textId="77777777"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Default="00863166" w:rsidP="00B46D58">
      <w:pPr>
        <w:widowControl w:val="0"/>
        <w:spacing w:after="160"/>
        <w:jc w:val="center"/>
        <w:rPr>
          <w:rFonts w:ascii="GHEA Grapalat" w:hAnsi="GHEA Grapalat"/>
          <w:b/>
        </w:rPr>
      </w:pPr>
    </w:p>
    <w:p w14:paraId="7428B6B0"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 xml:space="preserve">Я </w:t>
      </w:r>
      <w:r w:rsidRPr="009044F1">
        <w:rPr>
          <w:rFonts w:ascii="GHEA Grapalat" w:hAnsi="GHEA Grapalat"/>
          <w:b/>
        </w:rPr>
        <w:t xml:space="preserve">ДОГОВОРА </w:t>
      </w:r>
    </w:p>
    <w:p w14:paraId="58F565B6" w14:textId="019B8347" w:rsidR="00096865" w:rsidRDefault="00030D40" w:rsidP="00077E7F">
      <w:pPr>
        <w:widowControl w:val="0"/>
        <w:tabs>
          <w:tab w:val="left" w:pos="993"/>
        </w:tabs>
        <w:spacing w:after="160"/>
        <w:ind w:firstLine="284"/>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4C0E39" w:rsidRPr="00681C1F">
        <w:rPr>
          <w:rFonts w:ascii="GHEA Grapalat" w:hAnsi="GHEA Grapalat"/>
          <w:color w:val="000000" w:themeColor="text1"/>
        </w:rPr>
        <w:t xml:space="preserve">На основании требования о предоставлении </w:t>
      </w:r>
      <w:r w:rsidR="001257C5" w:rsidRPr="00681C1F">
        <w:rPr>
          <w:rFonts w:ascii="GHEA Grapalat" w:hAnsi="GHEA Grapalat"/>
          <w:color w:val="000000" w:themeColor="text1"/>
        </w:rPr>
        <w:t>обеспечени</w:t>
      </w:r>
      <w:r w:rsidR="001257C5">
        <w:rPr>
          <w:rFonts w:ascii="GHEA Grapalat" w:hAnsi="GHEA Grapalat"/>
          <w:color w:val="000000" w:themeColor="text1"/>
        </w:rPr>
        <w:t xml:space="preserve">я </w:t>
      </w:r>
      <w:r w:rsidR="004C0E39" w:rsidRPr="00681C1F">
        <w:rPr>
          <w:rFonts w:ascii="GHEA Grapalat" w:hAnsi="GHEA Grapalat"/>
          <w:color w:val="000000" w:themeColor="text1"/>
        </w:rPr>
        <w:t xml:space="preserve">договора отобранный участник в течение </w:t>
      </w:r>
      <w:r w:rsidR="004C0E39">
        <w:rPr>
          <w:rFonts w:ascii="GHEA Grapalat" w:hAnsi="GHEA Grapalat"/>
          <w:color w:val="000000" w:themeColor="text1"/>
        </w:rPr>
        <w:t>5</w:t>
      </w:r>
      <w:r w:rsidR="004C0E39" w:rsidRPr="00681C1F">
        <w:rPr>
          <w:rFonts w:ascii="GHEA Grapalat" w:hAnsi="GHEA Grapalat"/>
          <w:color w:val="000000" w:themeColor="text1"/>
        </w:rPr>
        <w:t>-и</w:t>
      </w:r>
      <w:r w:rsidR="00EA135C">
        <w:rPr>
          <w:rFonts w:ascii="GHEA Grapalat" w:hAnsi="GHEA Grapalat"/>
          <w:color w:val="000000" w:themeColor="text1"/>
        </w:rPr>
        <w:t xml:space="preserve"> </w:t>
      </w:r>
      <w:r w:rsidR="004C0E39" w:rsidRPr="00681C1F">
        <w:rPr>
          <w:rFonts w:ascii="GHEA Grapalat" w:hAnsi="GHEA Grapalat"/>
          <w:color w:val="000000" w:themeColor="text1"/>
        </w:rPr>
        <w:t xml:space="preserve">рабочих дней </w:t>
      </w:r>
      <w:r w:rsidR="00675E0D">
        <w:rPr>
          <w:rFonts w:ascii="GHEA Grapalat" w:hAnsi="GHEA Grapalat"/>
          <w:color w:val="000000" w:themeColor="text1"/>
        </w:rPr>
        <w:t>после</w:t>
      </w:r>
      <w:r w:rsidR="004C0E39" w:rsidRPr="00681C1F">
        <w:rPr>
          <w:rFonts w:ascii="GHEA Grapalat" w:hAnsi="GHEA Grapalat"/>
          <w:color w:val="000000" w:themeColor="text1"/>
        </w:rPr>
        <w:t xml:space="preserve"> его получения, обязан представить обеспечени</w:t>
      </w:r>
      <w:r w:rsidR="003D2234">
        <w:rPr>
          <w:rFonts w:ascii="GHEA Grapalat" w:hAnsi="GHEA Grapalat"/>
          <w:color w:val="000000" w:themeColor="text1"/>
        </w:rPr>
        <w:t>е</w:t>
      </w:r>
      <w:r w:rsidR="004C0E39" w:rsidRPr="00681C1F">
        <w:rPr>
          <w:rFonts w:ascii="GHEA Grapalat" w:hAnsi="GHEA Grapalat"/>
          <w:color w:val="000000" w:themeColor="text1"/>
        </w:rPr>
        <w:t xml:space="preserve"> договора.</w:t>
      </w:r>
      <w:r w:rsidR="004C0E39" w:rsidRPr="00EA7411">
        <w:rPr>
          <w:rFonts w:ascii="GHEA Grapalat" w:hAnsi="GHEA Grapalat"/>
        </w:rPr>
        <w:t xml:space="preserve"> </w:t>
      </w:r>
      <w:r w:rsidR="004C0E39"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863166">
        <w:rPr>
          <w:rFonts w:ascii="GHEA Grapalat" w:hAnsi="GHEA Grapalat"/>
        </w:rPr>
        <w:t>.</w:t>
      </w:r>
      <w:r w:rsidR="004C0E39" w:rsidRPr="00681C1F">
        <w:rPr>
          <w:rFonts w:ascii="GHEA Grapalat" w:hAnsi="GHEA Grapalat"/>
          <w:color w:val="000000" w:themeColor="text1"/>
        </w:rPr>
        <w:t xml:space="preserve"> С отобранным участником заключается договор, если он представляет </w:t>
      </w:r>
      <w:r w:rsidR="001257C5" w:rsidRPr="00681C1F">
        <w:rPr>
          <w:rFonts w:ascii="GHEA Grapalat" w:hAnsi="GHEA Grapalat"/>
          <w:color w:val="000000" w:themeColor="text1"/>
        </w:rPr>
        <w:t>обеспечени</w:t>
      </w:r>
      <w:r w:rsidR="001257C5">
        <w:rPr>
          <w:rFonts w:ascii="GHEA Grapalat" w:hAnsi="GHEA Grapalat"/>
          <w:color w:val="000000" w:themeColor="text1"/>
        </w:rPr>
        <w:t>е</w:t>
      </w:r>
      <w:r w:rsidR="001257C5" w:rsidRPr="00681C1F">
        <w:rPr>
          <w:rFonts w:ascii="GHEA Grapalat" w:hAnsi="GHEA Grapalat"/>
          <w:color w:val="000000" w:themeColor="text1"/>
        </w:rPr>
        <w:t xml:space="preserve"> </w:t>
      </w:r>
      <w:r w:rsidR="004C0E39" w:rsidRPr="00681C1F">
        <w:rPr>
          <w:rFonts w:ascii="GHEA Grapalat" w:hAnsi="GHEA Grapalat"/>
          <w:color w:val="000000" w:themeColor="text1"/>
        </w:rPr>
        <w:t>договора</w:t>
      </w:r>
      <w:r w:rsidR="004C0E39">
        <w:rPr>
          <w:rFonts w:ascii="GHEA Grapalat" w:hAnsi="GHEA Grapalat"/>
          <w:color w:val="000000" w:themeColor="text1"/>
        </w:rPr>
        <w:t xml:space="preserve">. </w:t>
      </w:r>
    </w:p>
    <w:p w14:paraId="594BE6FC" w14:textId="1BFF519C"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w:t>
      </w:r>
      <w:r w:rsidR="00D54B46" w:rsidRPr="00D54B46">
        <w:rPr>
          <w:rFonts w:ascii="GHEA Grapalat" w:hAnsi="GHEA Grapalat"/>
          <w:color w:val="FF0000"/>
          <w:sz w:val="32"/>
          <w:szCs w:val="32"/>
        </w:rPr>
        <w:t>1</w:t>
      </w:r>
      <w:r w:rsidR="002B4525">
        <w:rPr>
          <w:rFonts w:ascii="GHEA Grapalat" w:hAnsi="GHEA Grapalat"/>
          <w:color w:val="FF0000"/>
          <w:sz w:val="32"/>
          <w:szCs w:val="32"/>
        </w:rPr>
        <w:t>0</w:t>
      </w:r>
      <w:r w:rsidR="00077E7F" w:rsidRPr="00692995">
        <w:rPr>
          <w:rFonts w:ascii="GHEA Grapalat" w:hAnsi="GHEA Grapalat"/>
        </w:rPr>
        <w:t xml:space="preserve"> </w:t>
      </w:r>
      <w:r w:rsidRPr="009044F1">
        <w:rPr>
          <w:rFonts w:ascii="GHEA Grapalat" w:hAnsi="GHEA Grapalat"/>
        </w:rPr>
        <w:t xml:space="preserve">процентов от цены </w:t>
      </w:r>
      <w:r w:rsidR="001507C1">
        <w:rPr>
          <w:rFonts w:ascii="GHEA Grapalat" w:hAnsi="GHEA Grapalat"/>
        </w:rPr>
        <w:t>закупки</w:t>
      </w:r>
      <w:r w:rsidR="001507C1" w:rsidRPr="001775FE">
        <w:rPr>
          <w:rFonts w:ascii="GHEA Grapalat" w:hAnsi="GHEA Grapalat"/>
        </w:rPr>
        <w:t xml:space="preserve">. </w:t>
      </w:r>
      <w:r w:rsidR="001507C1" w:rsidRPr="002C42AD">
        <w:rPr>
          <w:rFonts w:ascii="GHEA Grapalat" w:hAnsi="GHEA Grapalat"/>
        </w:rPr>
        <w:t xml:space="preserve">Если цена закупки </w:t>
      </w:r>
      <w:r w:rsidR="009332D1">
        <w:rPr>
          <w:rFonts w:ascii="GHEA Grapalat" w:hAnsi="GHEA Grapalat"/>
        </w:rPr>
        <w:t>услуг</w:t>
      </w:r>
      <w:r w:rsidR="001507C1"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p>
    <w:p w14:paraId="4FE932A7" w14:textId="77777777" w:rsidR="00E969ED" w:rsidRPr="00375987"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w:t>
      </w:r>
      <w:r w:rsidR="00653CFA">
        <w:rPr>
          <w:rFonts w:ascii="GHEA Grapalat" w:hAnsi="GHEA Grapalat"/>
        </w:rPr>
        <w:t>по</w:t>
      </w:r>
      <w:r w:rsidR="00653CFA" w:rsidRPr="0058395E">
        <w:rPr>
          <w:rFonts w:ascii="GHEA Grapalat" w:hAnsi="GHEA Grapalat"/>
        </w:rPr>
        <w:t xml:space="preserve"> </w:t>
      </w:r>
      <w:r w:rsidR="00653CFA">
        <w:rPr>
          <w:rFonts w:ascii="GHEA Grapalat" w:hAnsi="GHEA Grapalat"/>
        </w:rPr>
        <w:t>лотам</w:t>
      </w:r>
      <w:r w:rsidR="00653CFA" w:rsidRPr="0058395E">
        <w:rPr>
          <w:rFonts w:ascii="GHEA Grapalat" w:hAnsi="GHEA Grapalat"/>
        </w:rPr>
        <w:t xml:space="preserve"> </w:t>
      </w:r>
      <w:r w:rsidRPr="0058395E">
        <w:rPr>
          <w:rFonts w:ascii="GHEA Grapalat" w:hAnsi="GHEA Grapalat"/>
        </w:rPr>
        <w:t xml:space="preserve">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му лоту</w:t>
      </w:r>
      <w:r w:rsidR="00D54A1C">
        <w:rPr>
          <w:rFonts w:ascii="GHEA Grapalat" w:hAnsi="GHEA Grapalat"/>
        </w:rPr>
        <w:t xml:space="preserve">, </w:t>
      </w:r>
      <w:r w:rsidR="00D54A1C">
        <w:rPr>
          <w:rFonts w:ascii="GHEA Grapalat" w:hAnsi="GHEA Grapalat" w:cs="Sylfaen"/>
        </w:rPr>
        <w:t xml:space="preserve">то </w:t>
      </w:r>
      <w:r w:rsidR="00D54A1C" w:rsidRPr="00D91525">
        <w:rPr>
          <w:rFonts w:ascii="GHEA Grapalat" w:hAnsi="GHEA Grapalat" w:cs="Sylfaen"/>
        </w:rPr>
        <w:t>он может предоставить</w:t>
      </w:r>
      <w:r w:rsidR="00D54A1C">
        <w:rPr>
          <w:rFonts w:ascii="GHEA Grapalat" w:hAnsi="GHEA Grapalat" w:cs="Sylfaen"/>
        </w:rPr>
        <w:t xml:space="preserve"> обеспечение квалификации как </w:t>
      </w:r>
      <w:r w:rsidR="00D54A1C" w:rsidRPr="009044F1">
        <w:rPr>
          <w:rFonts w:ascii="GHEA Grapalat" w:hAnsi="GHEA Grapalat"/>
        </w:rPr>
        <w:t xml:space="preserve">для каждого лота в отдельности, так и </w:t>
      </w:r>
      <w:r w:rsidR="00D54A1C">
        <w:rPr>
          <w:rFonts w:ascii="GHEA Grapalat" w:hAnsi="GHEA Grapalat"/>
        </w:rPr>
        <w:t xml:space="preserve">одно обеспечение - </w:t>
      </w:r>
      <w:r w:rsidR="00D54A1C" w:rsidRPr="009044F1">
        <w:rPr>
          <w:rFonts w:ascii="GHEA Grapalat" w:hAnsi="GHEA Grapalat"/>
        </w:rPr>
        <w:t>для всех лотов</w:t>
      </w:r>
      <w:r w:rsidR="00D54A1C">
        <w:rPr>
          <w:rFonts w:ascii="GHEA Grapalat" w:hAnsi="GHEA Grapalat"/>
        </w:rPr>
        <w:t xml:space="preserve">. </w:t>
      </w:r>
      <w:r w:rsidR="00D54A1C" w:rsidRPr="00F905E0">
        <w:rPr>
          <w:rFonts w:ascii="GHEA Grapalat" w:hAnsi="GHEA Grapalat"/>
        </w:rPr>
        <w:t>При представлении одного обеспечения квалификаци</w:t>
      </w:r>
      <w:r w:rsidR="00D54A1C">
        <w:rPr>
          <w:rFonts w:ascii="GHEA Grapalat" w:hAnsi="GHEA Grapalat"/>
        </w:rPr>
        <w:t>и</w:t>
      </w:r>
      <w:r w:rsidR="00D54A1C" w:rsidRPr="00F905E0">
        <w:rPr>
          <w:rFonts w:ascii="GHEA Grapalat" w:hAnsi="GHEA Grapalat"/>
        </w:rPr>
        <w:t xml:space="preserve"> его сумма исчисляется </w:t>
      </w:r>
      <w:r w:rsidR="00D54A1C">
        <w:rPr>
          <w:rFonts w:ascii="GHEA Grapalat" w:hAnsi="GHEA Grapalat"/>
        </w:rPr>
        <w:t xml:space="preserve">по отношению </w:t>
      </w:r>
      <w:r w:rsidR="001507C1" w:rsidRPr="00E43BF3">
        <w:rPr>
          <w:rFonts w:ascii="GHEA Grapalat" w:hAnsi="GHEA Grapalat" w:cs="Sylfaen"/>
        </w:rPr>
        <w:t>к сумме цен закупо</w:t>
      </w:r>
      <w:r w:rsidR="001507C1" w:rsidRPr="001A1040">
        <w:rPr>
          <w:rFonts w:ascii="GHEA Grapalat" w:hAnsi="GHEA Grapalat" w:cs="Sylfaen"/>
        </w:rPr>
        <w:t>к</w:t>
      </w:r>
      <w:r w:rsidR="001507C1" w:rsidRPr="0032634E">
        <w:rPr>
          <w:rFonts w:ascii="GHEA Grapalat" w:hAnsi="GHEA Grapalat" w:cs="Sylfaen"/>
        </w:rPr>
        <w:t xml:space="preserve"> представленных лотов</w:t>
      </w:r>
      <w:r w:rsidR="001507C1" w:rsidRPr="0099715E">
        <w:rPr>
          <w:rFonts w:ascii="GHEA Grapalat" w:hAnsi="GHEA Grapalat"/>
          <w:color w:val="FF0000"/>
        </w:rPr>
        <w:t xml:space="preserve"> </w:t>
      </w:r>
      <w:r w:rsidR="001507C1" w:rsidRPr="000B15AE">
        <w:rPr>
          <w:rFonts w:ascii="GHEA Grapalat" w:hAnsi="GHEA Grapalat"/>
          <w:color w:val="000000" w:themeColor="text1"/>
        </w:rPr>
        <w:t>с учетом требований 9-ого подпункта 32-ого пункта Порядка</w:t>
      </w:r>
      <w:r w:rsidR="001507C1">
        <w:rPr>
          <w:rFonts w:ascii="GHEA Grapalat" w:hAnsi="GHEA Grapalat"/>
          <w:color w:val="000000" w:themeColor="text1"/>
        </w:rPr>
        <w:t>.</w:t>
      </w:r>
      <w:r w:rsidR="000F1E54">
        <w:rPr>
          <w:rFonts w:ascii="GHEA Grapalat" w:hAnsi="GHEA Grapalat"/>
        </w:rPr>
        <w:t xml:space="preserve"> </w:t>
      </w:r>
      <w:r w:rsidR="00030D40" w:rsidRPr="00375987">
        <w:rPr>
          <w:rFonts w:ascii="GHEA Grapalat" w:hAnsi="GHEA Grapalat"/>
        </w:rPr>
        <w:t xml:space="preserve">Обеспечение договора должно быть действительно как минимум включительно до </w:t>
      </w:r>
      <w:r w:rsidR="000C328E" w:rsidRPr="00375987">
        <w:rPr>
          <w:rFonts w:ascii="GHEA Grapalat" w:hAnsi="GHEA Grapalat"/>
        </w:rPr>
        <w:t>90</w:t>
      </w:r>
      <w:r w:rsidR="00030D40" w:rsidRPr="00375987">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75987">
        <w:rPr>
          <w:rFonts w:ascii="GHEA Grapalat" w:hAnsi="GHEA Grapalat"/>
        </w:rPr>
        <w:t xml:space="preserve">пяти </w:t>
      </w:r>
      <w:r w:rsidR="00030D40" w:rsidRPr="00375987">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75987">
        <w:rPr>
          <w:rFonts w:ascii="GHEA Grapalat" w:hAnsi="GHEA Grapalat"/>
        </w:rPr>
        <w:t>договору.</w:t>
      </w:r>
    </w:p>
    <w:p w14:paraId="40491A18"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4F7AD3FF" w14:textId="77777777" w:rsidR="004A0321" w:rsidRPr="00FF1970"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9044F1">
        <w:rPr>
          <w:rFonts w:ascii="GHEA Grapalat" w:hAnsi="GHEA Grapalat"/>
        </w:rPr>
        <w:t>обеспечени</w:t>
      </w:r>
      <w:r w:rsidR="00536235">
        <w:rPr>
          <w:rFonts w:ascii="GHEA Grapalat" w:hAnsi="GHEA Grapalat"/>
        </w:rPr>
        <w:t xml:space="preserve">е </w:t>
      </w:r>
      <w:r w:rsidR="0076763C" w:rsidRPr="009044F1">
        <w:rPr>
          <w:rFonts w:ascii="GHEA Grapalat" w:hAnsi="GHEA Grapalat"/>
        </w:rPr>
        <w:t>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по заключению </w:t>
      </w:r>
      <w:r w:rsidR="006D7219" w:rsidRPr="009044F1">
        <w:rPr>
          <w:rFonts w:ascii="GHEA Grapalat" w:hAnsi="GHEA Grapalat"/>
        </w:rPr>
        <w:lastRenderedPageBreak/>
        <w:t>договора</w:t>
      </w:r>
      <w:r w:rsidR="00FF1970">
        <w:rPr>
          <w:rFonts w:ascii="GHEA Grapalat" w:hAnsi="GHEA Grapalat"/>
          <w:lang w:val="hy-AM"/>
        </w:rPr>
        <w:t>:</w:t>
      </w:r>
    </w:p>
    <w:p w14:paraId="3623D034" w14:textId="77777777"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DF4441">
        <w:rPr>
          <w:rFonts w:ascii="GHEA Grapalat" w:hAnsi="GHEA Grapalat" w:cs="Sylfaen"/>
        </w:rPr>
        <w:t xml:space="preserve">25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536235" w:rsidRPr="000811C1">
        <w:rPr>
          <w:rFonts w:ascii="GHEA Grapalat" w:hAnsi="GHEA Grapalat" w:cs="Sylfaen"/>
        </w:rPr>
        <w:t>обеспечени</w:t>
      </w:r>
      <w:r w:rsidR="00536235">
        <w:rPr>
          <w:rFonts w:ascii="GHEA Grapalat" w:hAnsi="GHEA Grapalat" w:cs="Sylfaen"/>
        </w:rPr>
        <w:t>е</w:t>
      </w:r>
      <w:r w:rsidR="00536235" w:rsidRPr="000811C1">
        <w:rPr>
          <w:rFonts w:ascii="GHEA Grapalat" w:hAnsi="GHEA Grapalat" w:cs="Sylfaen"/>
        </w:rPr>
        <w:t xml:space="preserve"> </w:t>
      </w:r>
      <w:r w:rsidRPr="000811C1">
        <w:rPr>
          <w:rFonts w:ascii="GHEA Grapalat" w:hAnsi="GHEA Grapalat" w:cs="Sylfaen"/>
        </w:rPr>
        <w:t xml:space="preserve">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14:paraId="16F72A51" w14:textId="388830E9"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i/>
        </w:rPr>
        <w:t xml:space="preserve"> </w:t>
      </w:r>
    </w:p>
    <w:p w14:paraId="231F2D95"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9044F1">
        <w:rPr>
          <w:rFonts w:ascii="GHEA Grapalat" w:hAnsi="GHEA Grapalat"/>
        </w:rPr>
        <w:t>обеспечени</w:t>
      </w:r>
      <w:r w:rsidR="00536235">
        <w:rPr>
          <w:rFonts w:ascii="GHEA Grapalat" w:hAnsi="GHEA Grapalat"/>
        </w:rPr>
        <w:t xml:space="preserve">е </w:t>
      </w:r>
      <w:r w:rsidR="00125AA6" w:rsidRPr="009044F1">
        <w:rPr>
          <w:rFonts w:ascii="GHEA Grapalat" w:hAnsi="GHEA Grapalat"/>
        </w:rPr>
        <w:t>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7E2483E4" w14:textId="77777777" w:rsidR="00525AFA" w:rsidRDefault="002807DD" w:rsidP="00EA64AF">
      <w:pPr>
        <w:widowControl w:val="0"/>
        <w:tabs>
          <w:tab w:val="left" w:pos="1134"/>
        </w:tabs>
        <w:spacing w:after="160"/>
        <w:ind w:firstLine="567"/>
        <w:jc w:val="both"/>
        <w:rPr>
          <w:ins w:id="10" w:author="Inesa Kocharyan" w:date="2023-07-07T09:42:00Z"/>
          <w:rFonts w:ascii="GHEA Grapalat" w:hAnsi="GHEA Grapalat"/>
        </w:rPr>
      </w:pPr>
      <w:r>
        <w:rPr>
          <w:rFonts w:ascii="GHEA Grapalat" w:hAnsi="GHEA Grapalat"/>
          <w:b/>
        </w:rPr>
        <w:t xml:space="preserve"> </w:t>
      </w:r>
      <w:r w:rsidR="00525AFA" w:rsidRPr="00EA64AF">
        <w:rPr>
          <w:rFonts w:ascii="GHEA Grapalat" w:hAnsi="GHEA Grapalat"/>
        </w:rPr>
        <w:t xml:space="preserve">10.7 Руководитель заказчика </w:t>
      </w:r>
      <w:r w:rsidR="004477E1">
        <w:rPr>
          <w:rFonts w:ascii="GHEA Grapalat" w:hAnsi="GHEA Grapalat"/>
        </w:rPr>
        <w:t xml:space="preserve">в письменной форме </w:t>
      </w:r>
      <w:r w:rsidR="00525AFA" w:rsidRPr="00EA64AF">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EA64AF">
        <w:rPr>
          <w:rFonts w:ascii="GHEA Grapalat" w:hAnsi="GHEA Grapalat"/>
          <w:lang w:val="hy-AM"/>
        </w:rPr>
        <w:t>-</w:t>
      </w:r>
      <w:r w:rsidR="00525AFA" w:rsidRPr="00EA64AF">
        <w:rPr>
          <w:rFonts w:ascii="GHEA Grapalat" w:hAnsi="GHEA Grapalat"/>
        </w:rPr>
        <w:t xml:space="preserve"> </w:t>
      </w:r>
      <w:r w:rsidR="00AE291E">
        <w:rPr>
          <w:rFonts w:ascii="GHEA Grapalat" w:hAnsi="GHEA Grapalat"/>
        </w:rPr>
        <w:t>Министерству Финансов РА</w:t>
      </w:r>
      <w:r w:rsidR="00525AFA" w:rsidRPr="00EA64AF">
        <w:rPr>
          <w:rFonts w:ascii="GHEA Grapalat" w:hAnsi="GHEA Grapalat"/>
          <w:lang w:val="hy-AM"/>
        </w:rPr>
        <w:t>,</w:t>
      </w:r>
      <w:r w:rsidR="00525AFA" w:rsidRPr="00EA64AF">
        <w:rPr>
          <w:rFonts w:ascii="GHEA Grapalat" w:hAnsi="GHEA Grapalat"/>
        </w:rPr>
        <w:t xml:space="preserve"> в течение </w:t>
      </w:r>
      <w:r w:rsidR="00237298">
        <w:rPr>
          <w:rFonts w:ascii="GHEA Grapalat" w:hAnsi="GHEA Grapalat"/>
        </w:rPr>
        <w:t xml:space="preserve">пяти </w:t>
      </w:r>
      <w:r w:rsidR="00525AFA" w:rsidRPr="00EA64AF">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Pr>
          <w:rFonts w:ascii="GHEA Grapalat" w:hAnsi="GHEA Grapalat"/>
        </w:rPr>
        <w:t xml:space="preserve">или Министерством Финансов РА </w:t>
      </w:r>
      <w:r w:rsidR="00525AFA" w:rsidRPr="00EA64AF">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9E4CF1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10.8 </w:t>
      </w:r>
      <w:r w:rsidRPr="00F65EB5">
        <w:rPr>
          <w:rFonts w:ascii="GHEA Grapalat" w:hAnsi="GHEA Grapalat" w:hint="eastAsia"/>
        </w:rPr>
        <w:t>О</w:t>
      </w:r>
      <w:r w:rsidRPr="00F65EB5">
        <w:rPr>
          <w:rFonts w:ascii="GHEA Grapalat" w:hAnsi="GHEA Grapalat"/>
        </w:rPr>
        <w:t xml:space="preserve"> </w:t>
      </w:r>
      <w:r w:rsidRPr="00F65EB5">
        <w:rPr>
          <w:rFonts w:ascii="GHEA Grapalat" w:hAnsi="GHEA Grapalat" w:hint="eastAsia"/>
        </w:rPr>
        <w:t>возврате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договора</w:t>
      </w:r>
      <w:r w:rsidRPr="00F65EB5">
        <w:rPr>
          <w:rFonts w:ascii="GHEA Grapalat" w:hAnsi="GHEA Grapalat"/>
        </w:rPr>
        <w:t xml:space="preserve"> </w:t>
      </w:r>
      <w:r w:rsidRPr="00F65EB5">
        <w:rPr>
          <w:rFonts w:ascii="GHEA Grapalat" w:hAnsi="GHEA Grapalat" w:hint="eastAsia"/>
        </w:rPr>
        <w:t>руководитель</w:t>
      </w:r>
      <w:r w:rsidRPr="00F65EB5">
        <w:rPr>
          <w:rFonts w:ascii="GHEA Grapalat" w:hAnsi="GHEA Grapalat"/>
        </w:rPr>
        <w:t xml:space="preserve"> </w:t>
      </w:r>
      <w:r w:rsidRPr="00F65EB5">
        <w:rPr>
          <w:rFonts w:ascii="GHEA Grapalat" w:hAnsi="GHEA Grapalat" w:hint="eastAsia"/>
        </w:rPr>
        <w:t>заказчика</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письменной</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течение</w:t>
      </w:r>
      <w:r w:rsidRPr="00F65EB5">
        <w:rPr>
          <w:rFonts w:ascii="GHEA Grapalat" w:hAnsi="GHEA Grapalat"/>
        </w:rPr>
        <w:t xml:space="preserve"> </w:t>
      </w:r>
      <w:r w:rsidRPr="00F65EB5">
        <w:rPr>
          <w:rFonts w:ascii="GHEA Grapalat" w:hAnsi="GHEA Grapalat" w:hint="eastAsia"/>
        </w:rPr>
        <w:t>пяти</w:t>
      </w:r>
      <w:r w:rsidRPr="00F65EB5">
        <w:rPr>
          <w:rFonts w:ascii="GHEA Grapalat" w:hAnsi="GHEA Grapalat"/>
        </w:rPr>
        <w:t xml:space="preserve"> </w:t>
      </w:r>
      <w:r w:rsidRPr="00F65EB5">
        <w:rPr>
          <w:rFonts w:ascii="GHEA Grapalat" w:hAnsi="GHEA Grapalat" w:hint="eastAsia"/>
        </w:rPr>
        <w:t>рабочих</w:t>
      </w:r>
      <w:r w:rsidRPr="00F65EB5">
        <w:rPr>
          <w:rFonts w:ascii="GHEA Grapalat" w:hAnsi="GHEA Grapalat"/>
        </w:rPr>
        <w:t xml:space="preserve"> </w:t>
      </w:r>
      <w:r w:rsidRPr="00F65EB5">
        <w:rPr>
          <w:rFonts w:ascii="GHEA Grapalat" w:hAnsi="GHEA Grapalat" w:hint="eastAsia"/>
        </w:rPr>
        <w:t>дней</w:t>
      </w:r>
      <w:r w:rsidRPr="00F65EB5">
        <w:rPr>
          <w:rFonts w:ascii="GHEA Grapalat" w:hAnsi="GHEA Grapalat"/>
        </w:rPr>
        <w:t xml:space="preserve">, </w:t>
      </w:r>
      <w:r w:rsidRPr="00F65EB5">
        <w:rPr>
          <w:rFonts w:ascii="GHEA Grapalat" w:hAnsi="GHEA Grapalat" w:hint="eastAsia"/>
        </w:rPr>
        <w:t>следующих</w:t>
      </w:r>
      <w:r w:rsidRPr="00F65EB5">
        <w:rPr>
          <w:rFonts w:ascii="GHEA Grapalat" w:hAnsi="GHEA Grapalat"/>
        </w:rPr>
        <w:t xml:space="preserve"> </w:t>
      </w:r>
      <w:r w:rsidRPr="00F65EB5">
        <w:rPr>
          <w:rFonts w:ascii="GHEA Grapalat" w:hAnsi="GHEA Grapalat" w:hint="eastAsia"/>
        </w:rPr>
        <w:t>за</w:t>
      </w:r>
      <w:r w:rsidRPr="00F65EB5">
        <w:rPr>
          <w:rFonts w:ascii="GHEA Grapalat" w:hAnsi="GHEA Grapalat"/>
        </w:rPr>
        <w:t xml:space="preserve"> </w:t>
      </w:r>
      <w:r w:rsidR="00E26CC1" w:rsidRPr="00F65EB5">
        <w:rPr>
          <w:rFonts w:ascii="GHEA Grapalat" w:hAnsi="GHEA Grapalat"/>
        </w:rPr>
        <w:t>днем возникновения основания возврата обеспечения</w:t>
      </w:r>
      <w:r w:rsidR="00E26CC1" w:rsidRPr="00F65EB5" w:rsidDel="00960F8B">
        <w:rPr>
          <w:rFonts w:ascii="GHEA Grapalat" w:hAnsi="GHEA Grapalat"/>
        </w:rPr>
        <w:t xml:space="preserve"> </w:t>
      </w:r>
      <w:r w:rsidR="00E26CC1" w:rsidRPr="00F65EB5">
        <w:rPr>
          <w:rFonts w:ascii="GHEA Grapalat" w:hAnsi="GHEA Grapalat"/>
        </w:rPr>
        <w:t>уведомляет</w:t>
      </w:r>
      <w:r w:rsidRPr="00F65EB5">
        <w:rPr>
          <w:rFonts w:ascii="GHEA Grapalat" w:hAnsi="GHEA Grapalat"/>
        </w:rPr>
        <w:t>:</w:t>
      </w:r>
    </w:p>
    <w:p w14:paraId="39E8A827"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001D6E7A" w:rsidRPr="00F65EB5">
        <w:rPr>
          <w:rFonts w:ascii="GHEA Grapalat" w:hAnsi="GHEA Grapalat" w:hint="eastAsia"/>
        </w:rPr>
        <w:t xml:space="preserve">обеспечения </w:t>
      </w:r>
      <w:r w:rsidRPr="00F65EB5">
        <w:rPr>
          <w:rFonts w:ascii="GHEA Grapalat" w:hAnsi="GHEA Grapalat" w:hint="eastAsia"/>
        </w:rPr>
        <w:t>представлен</w:t>
      </w:r>
      <w:r w:rsidR="005476EA" w:rsidRPr="00F65EB5">
        <w:rPr>
          <w:rFonts w:ascii="GHEA Grapalat" w:hAnsi="GHEA Grapalat"/>
        </w:rPr>
        <w:t>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наличных денег - </w:t>
      </w:r>
      <w:r w:rsidRPr="00F65EB5">
        <w:rPr>
          <w:rFonts w:ascii="GHEA Grapalat" w:hAnsi="GHEA Grapalat" w:hint="eastAsia"/>
        </w:rPr>
        <w:t>Министерство</w:t>
      </w:r>
      <w:r w:rsidRPr="00F65EB5">
        <w:rPr>
          <w:rFonts w:ascii="GHEA Grapalat" w:hAnsi="GHEA Grapalat"/>
        </w:rPr>
        <w:t xml:space="preserve"> </w:t>
      </w:r>
      <w:r w:rsidRPr="00F65EB5">
        <w:rPr>
          <w:rFonts w:ascii="GHEA Grapalat" w:hAnsi="GHEA Grapalat" w:hint="eastAsia"/>
        </w:rPr>
        <w:t>финансов</w:t>
      </w:r>
      <w:r w:rsidRPr="00F65EB5">
        <w:rPr>
          <w:rFonts w:ascii="GHEA Grapalat" w:hAnsi="GHEA Grapalat"/>
        </w:rPr>
        <w:t xml:space="preserve"> </w:t>
      </w:r>
      <w:r w:rsidRPr="00F65EB5">
        <w:rPr>
          <w:rFonts w:ascii="GHEA Grapalat" w:hAnsi="GHEA Grapalat" w:hint="eastAsia"/>
        </w:rPr>
        <w:t>РА</w:t>
      </w:r>
      <w:r w:rsidRPr="00F65EB5">
        <w:rPr>
          <w:rFonts w:ascii="GHEA Grapalat" w:hAnsi="GHEA Grapalat"/>
        </w:rPr>
        <w:t xml:space="preserve"> </w:t>
      </w:r>
      <w:r w:rsidRPr="00F65EB5">
        <w:rPr>
          <w:rFonts w:ascii="GHEA Grapalat" w:hAnsi="GHEA Grapalat" w:hint="eastAsia"/>
        </w:rPr>
        <w:t>с</w:t>
      </w:r>
      <w:r w:rsidRPr="00F65EB5">
        <w:rPr>
          <w:rFonts w:ascii="GHEA Grapalat" w:hAnsi="GHEA Grapalat"/>
        </w:rPr>
        <w:t xml:space="preserve"> </w:t>
      </w:r>
      <w:r w:rsidRPr="00F65EB5">
        <w:rPr>
          <w:rFonts w:ascii="GHEA Grapalat" w:hAnsi="GHEA Grapalat" w:hint="eastAsia"/>
        </w:rPr>
        <w:t>приложением</w:t>
      </w:r>
      <w:r w:rsidRPr="00F65EB5">
        <w:rPr>
          <w:rFonts w:ascii="GHEA Grapalat" w:hAnsi="GHEA Grapalat"/>
        </w:rPr>
        <w:t xml:space="preserve"> </w:t>
      </w:r>
      <w:r w:rsidRPr="00F65EB5">
        <w:rPr>
          <w:rFonts w:ascii="GHEA Grapalat" w:hAnsi="GHEA Grapalat" w:hint="eastAsia"/>
        </w:rPr>
        <w:t>копии</w:t>
      </w:r>
      <w:r w:rsidRPr="00F65EB5">
        <w:rPr>
          <w:rFonts w:ascii="GHEA Grapalat" w:hAnsi="GHEA Grapalat"/>
        </w:rPr>
        <w:t xml:space="preserve"> представленного в заявке </w:t>
      </w:r>
      <w:r w:rsidRPr="00F65EB5">
        <w:rPr>
          <w:rFonts w:ascii="GHEA Grapalat" w:hAnsi="GHEA Grapalat" w:hint="eastAsia"/>
        </w:rPr>
        <w:t>документа</w:t>
      </w:r>
      <w:r w:rsidRPr="00F65EB5">
        <w:rPr>
          <w:rFonts w:ascii="GHEA Grapalat" w:hAnsi="GHEA Grapalat"/>
        </w:rPr>
        <w:t xml:space="preserve">, </w:t>
      </w:r>
      <w:r w:rsidRPr="00F65EB5">
        <w:rPr>
          <w:rFonts w:ascii="GHEA Grapalat" w:hAnsi="GHEA Grapalat" w:hint="eastAsia"/>
        </w:rPr>
        <w:t>об</w:t>
      </w:r>
      <w:r w:rsidRPr="00F65EB5">
        <w:rPr>
          <w:rFonts w:ascii="GHEA Grapalat" w:hAnsi="GHEA Grapalat"/>
        </w:rPr>
        <w:t xml:space="preserve"> </w:t>
      </w:r>
      <w:r w:rsidRPr="00F65EB5">
        <w:rPr>
          <w:rFonts w:ascii="GHEA Grapalat" w:hAnsi="GHEA Grapalat" w:hint="eastAsia"/>
        </w:rPr>
        <w:t>обосновании</w:t>
      </w:r>
      <w:r w:rsidRPr="00F65EB5">
        <w:rPr>
          <w:rFonts w:ascii="GHEA Grapalat" w:hAnsi="GHEA Grapalat"/>
        </w:rPr>
        <w:t xml:space="preserve"> </w:t>
      </w:r>
      <w:r w:rsidRPr="00F65EB5">
        <w:rPr>
          <w:rFonts w:ascii="GHEA Grapalat" w:hAnsi="GHEA Grapalat" w:hint="eastAsia"/>
        </w:rPr>
        <w:t>платежа</w:t>
      </w:r>
      <w:r w:rsidRPr="00F65EB5">
        <w:rPr>
          <w:rFonts w:ascii="GHEA Grapalat" w:hAnsi="GHEA Grapalat"/>
        </w:rPr>
        <w:t>,;</w:t>
      </w:r>
    </w:p>
    <w:p w14:paraId="2D87A60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w:t>
      </w:r>
      <w:r w:rsidRPr="00F65EB5">
        <w:rPr>
          <w:rFonts w:ascii="GHEA Grapalat" w:hAnsi="GHEA Grapalat" w:hint="eastAsia"/>
        </w:rPr>
        <w:t>банковской</w:t>
      </w:r>
      <w:r w:rsidRPr="00F65EB5">
        <w:rPr>
          <w:rFonts w:ascii="GHEA Grapalat" w:hAnsi="GHEA Grapalat"/>
        </w:rPr>
        <w:t xml:space="preserve"> </w:t>
      </w:r>
      <w:r w:rsidRPr="00F65EB5">
        <w:rPr>
          <w:rFonts w:ascii="GHEA Grapalat" w:hAnsi="GHEA Grapalat" w:hint="eastAsia"/>
        </w:rPr>
        <w:t>гарантии</w:t>
      </w:r>
      <w:r w:rsidRPr="00F65EB5">
        <w:rPr>
          <w:rFonts w:ascii="GHEA Grapalat" w:hAnsi="GHEA Grapalat"/>
        </w:rPr>
        <w:t xml:space="preserve">- </w:t>
      </w:r>
      <w:r w:rsidRPr="00F65EB5">
        <w:rPr>
          <w:rFonts w:ascii="GHEA Grapalat" w:hAnsi="GHEA Grapalat" w:hint="eastAsia"/>
        </w:rPr>
        <w:t>банк</w:t>
      </w:r>
      <w:r w:rsidRPr="00F65EB5">
        <w:rPr>
          <w:rFonts w:ascii="GHEA Grapalat" w:hAnsi="GHEA Grapalat"/>
        </w:rPr>
        <w:t xml:space="preserve">, </w:t>
      </w:r>
      <w:r w:rsidRPr="00F65EB5">
        <w:rPr>
          <w:rFonts w:ascii="GHEA Grapalat" w:hAnsi="GHEA Grapalat" w:hint="eastAsia"/>
        </w:rPr>
        <w:t>выдавший</w:t>
      </w:r>
      <w:r w:rsidRPr="00F65EB5">
        <w:rPr>
          <w:rFonts w:ascii="GHEA Grapalat" w:hAnsi="GHEA Grapalat"/>
        </w:rPr>
        <w:t xml:space="preserve"> </w:t>
      </w:r>
      <w:r w:rsidRPr="00F65EB5">
        <w:rPr>
          <w:rFonts w:ascii="GHEA Grapalat" w:hAnsi="GHEA Grapalat" w:hint="eastAsia"/>
        </w:rPr>
        <w:t>гарантию</w:t>
      </w:r>
      <w:r w:rsidRPr="00F65EB5">
        <w:rPr>
          <w:rFonts w:ascii="GHEA Grapalat" w:hAnsi="GHEA Grapalat"/>
        </w:rPr>
        <w:t>;</w:t>
      </w:r>
    </w:p>
    <w:p w14:paraId="47F832EE" w14:textId="77777777" w:rsidR="00671CF1" w:rsidRPr="0088759A"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соглашения о неустойке - </w:t>
      </w:r>
      <w:r w:rsidRPr="00F65EB5">
        <w:rPr>
          <w:rFonts w:ascii="GHEA Grapalat" w:hAnsi="GHEA Grapalat" w:hint="eastAsia"/>
        </w:rPr>
        <w:t>представивше</w:t>
      </w:r>
      <w:r w:rsidRPr="00F65EB5">
        <w:rPr>
          <w:rFonts w:ascii="GHEA Grapalat" w:hAnsi="GHEA Grapalat"/>
        </w:rPr>
        <w:t>го его участника.</w:t>
      </w:r>
    </w:p>
    <w:p w14:paraId="17C6A1A4" w14:textId="77777777" w:rsidR="00671CF1" w:rsidRDefault="00671CF1" w:rsidP="00EA64AF">
      <w:pPr>
        <w:widowControl w:val="0"/>
        <w:tabs>
          <w:tab w:val="left" w:pos="1134"/>
        </w:tabs>
        <w:spacing w:after="160"/>
        <w:ind w:firstLine="567"/>
        <w:jc w:val="both"/>
        <w:rPr>
          <w:rFonts w:ascii="GHEA Grapalat" w:hAnsi="GHEA Grapalat"/>
        </w:rPr>
      </w:pPr>
    </w:p>
    <w:p w14:paraId="3A33C780"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6F7958CE" w14:textId="77777777" w:rsidR="002807DD" w:rsidRPr="009044F1" w:rsidRDefault="002807DD" w:rsidP="002807DD">
      <w:pPr>
        <w:rPr>
          <w:rFonts w:ascii="GHEA Grapalat" w:hAnsi="GHEA Grapalat" w:cs="Arial"/>
          <w:b/>
        </w:rPr>
      </w:pPr>
    </w:p>
    <w:p w14:paraId="1D50D8D7"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022292FA" w14:textId="34396A1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0E7964ED"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62219561"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lastRenderedPageBreak/>
        <w:t xml:space="preserve">Настоящая процедура объявляется несостоявшейся на основании пункта 4 части 1 статьи </w:t>
      </w:r>
      <w:r w:rsidR="00C673DD">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Default="003D3420">
      <w:pPr>
        <w:rPr>
          <w:rFonts w:ascii="GHEA Grapalat" w:hAnsi="GHEA Grapalat"/>
          <w:b/>
        </w:rPr>
      </w:pPr>
    </w:p>
    <w:p w14:paraId="5173AB4F"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D7FD635" w14:textId="77777777" w:rsidR="00E47984" w:rsidRPr="00216702" w:rsidRDefault="00E47984" w:rsidP="00E47984">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0C49874C" w14:textId="77777777" w:rsidR="00E47984" w:rsidRDefault="00E47984" w:rsidP="00E47984">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7BD8327E" w14:textId="77777777" w:rsidR="00E47984" w:rsidRDefault="00E47984" w:rsidP="00E47984">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3015FB58" w14:textId="77777777" w:rsidR="00E47984" w:rsidRDefault="00E47984" w:rsidP="00E47984">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56582447" w14:textId="77777777" w:rsidR="00E47984" w:rsidRPr="00996C18" w:rsidRDefault="00E47984" w:rsidP="00E47984">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291DA45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71373815"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E6F7596"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44FEF45A" w14:textId="77777777" w:rsidR="00E47984" w:rsidRPr="00570BBD" w:rsidRDefault="00E47984" w:rsidP="00E47984">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w:t>
      </w:r>
      <w:r w:rsidRPr="00570BBD">
        <w:rPr>
          <w:rFonts w:ascii="GHEA Grapalat" w:hAnsi="GHEA Grapalat"/>
        </w:rPr>
        <w:lastRenderedPageBreak/>
        <w:t xml:space="preserve">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03F0FA17" w14:textId="77777777" w:rsidR="00E47984" w:rsidRDefault="00E47984" w:rsidP="00E47984">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4EB6EC37" w14:textId="77777777" w:rsidR="00E47984" w:rsidRPr="00570BBD" w:rsidRDefault="00E47984" w:rsidP="00E47984">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5A90EC18"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04BE4710" w14:textId="77777777" w:rsidR="00E47984" w:rsidRPr="00570BBD" w:rsidRDefault="00E47984" w:rsidP="00E47984">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12B8EB56" w14:textId="77777777" w:rsidR="00E47984" w:rsidRDefault="00E47984" w:rsidP="00E47984">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w:t>
      </w:r>
      <w:r w:rsidRPr="004F11E3">
        <w:rPr>
          <w:rFonts w:ascii="GHEA Grapalat" w:hAnsi="GHEA Grapalat"/>
        </w:rPr>
        <w:t xml:space="preserve">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B28F066" w14:textId="77777777" w:rsidR="00E47984" w:rsidRPr="00570BBD" w:rsidRDefault="00E47984" w:rsidP="00E47984">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4C9B4EB3" w14:textId="77777777" w:rsidR="00E47984" w:rsidRPr="00570BBD" w:rsidRDefault="00E47984" w:rsidP="00E47984">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D26F41A" w14:textId="77777777" w:rsidR="00E47984" w:rsidRPr="00570BBD" w:rsidRDefault="00E47984" w:rsidP="00E47984">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A6F89CC" w14:textId="77777777" w:rsidR="00E47984" w:rsidRPr="00570BBD" w:rsidRDefault="00E47984" w:rsidP="00E47984">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040636CC" w14:textId="77777777" w:rsidR="00E47984" w:rsidRPr="00570BBD" w:rsidRDefault="00E47984" w:rsidP="00E47984">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7D70E1DC" w14:textId="77777777" w:rsidR="00E47984" w:rsidRPr="00570BBD" w:rsidRDefault="00E47984" w:rsidP="00E47984">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E95A623"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w:t>
      </w:r>
      <w:r w:rsidRPr="00570BBD">
        <w:rPr>
          <w:rFonts w:ascii="GHEA Grapalat" w:hAnsi="GHEA Grapalat"/>
        </w:rPr>
        <w:lastRenderedPageBreak/>
        <w:t>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7E13783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4BF888D0"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18A56683" w14:textId="77777777" w:rsidR="00E47984" w:rsidRPr="00570BBD" w:rsidRDefault="00E47984" w:rsidP="00E47984">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1C5A65FE" w14:textId="77777777" w:rsidR="00E47984" w:rsidRPr="009044F1" w:rsidRDefault="00E47984" w:rsidP="00E47984">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53076FCE" w14:textId="77777777" w:rsidR="00E47984" w:rsidRPr="009044F1" w:rsidRDefault="00E47984" w:rsidP="00E47984">
      <w:pPr>
        <w:widowControl w:val="0"/>
        <w:spacing w:after="160"/>
        <w:jc w:val="both"/>
        <w:rPr>
          <w:rFonts w:ascii="GHEA Grapalat" w:hAnsi="GHEA Grapalat" w:cs="Sylfaen"/>
          <w:b/>
        </w:rPr>
      </w:pPr>
    </w:p>
    <w:p w14:paraId="5F5903F5" w14:textId="77777777" w:rsidR="004373E3" w:rsidRDefault="004373E3" w:rsidP="00B46D58">
      <w:pPr>
        <w:rPr>
          <w:rFonts w:ascii="GHEA Grapalat" w:hAnsi="GHEA Grapalat"/>
          <w:b/>
        </w:rPr>
      </w:pPr>
    </w:p>
    <w:p w14:paraId="74F9AAD6"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291BD5F8" w14:textId="77777777" w:rsidR="008842CE" w:rsidRPr="00374F4A" w:rsidRDefault="008842CE" w:rsidP="00B46D58">
      <w:pPr>
        <w:widowControl w:val="0"/>
        <w:spacing w:after="160"/>
        <w:jc w:val="center"/>
        <w:rPr>
          <w:rFonts w:ascii="GHEA Grapalat" w:hAnsi="GHEA Grapalat"/>
          <w:b/>
        </w:rPr>
      </w:pPr>
    </w:p>
    <w:p w14:paraId="2BEC593F" w14:textId="77777777"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14:paraId="25288AAC" w14:textId="77777777" w:rsidR="00096865" w:rsidRPr="009044F1" w:rsidRDefault="00096865" w:rsidP="00B46D58">
      <w:pPr>
        <w:widowControl w:val="0"/>
        <w:spacing w:after="160"/>
        <w:jc w:val="center"/>
        <w:rPr>
          <w:rFonts w:ascii="GHEA Grapalat" w:hAnsi="GHEA Grapalat"/>
        </w:rPr>
      </w:pPr>
    </w:p>
    <w:p w14:paraId="1F5CB896"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43220CA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6B70FB7D"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686CD601"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09E8D772" w14:textId="77777777" w:rsidR="00D54B46" w:rsidRDefault="002D5CF0" w:rsidP="00D54B46">
      <w:pPr>
        <w:widowControl w:val="0"/>
        <w:tabs>
          <w:tab w:val="left" w:pos="1134"/>
        </w:tabs>
        <w:spacing w:after="160"/>
        <w:ind w:firstLine="567"/>
        <w:jc w:val="both"/>
        <w:rPr>
          <w:rFonts w:ascii="GHEA Grapalat" w:hAnsi="GHEA Grapalat"/>
          <w:b/>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00D54B46" w:rsidRPr="003D4EE5">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lastRenderedPageBreak/>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Pr>
          <w:rStyle w:val="FootnoteReference"/>
          <w:rFonts w:ascii="GHEA Grapalat" w:hAnsi="GHEA Grapalat"/>
        </w:rPr>
        <w:footnoteReference w:customMarkFollows="1" w:id="4"/>
        <w:t>15</w:t>
      </w:r>
    </w:p>
    <w:p w14:paraId="14589516" w14:textId="38E0173D"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p>
    <w:p w14:paraId="255C172E" w14:textId="77777777" w:rsidR="00286513" w:rsidRDefault="00286513">
      <w:pPr>
        <w:rPr>
          <w:rFonts w:ascii="GHEA Grapalat" w:hAnsi="GHEA Grapalat"/>
          <w:b/>
        </w:rPr>
      </w:pPr>
      <w:r>
        <w:rPr>
          <w:rFonts w:ascii="GHEA Grapalat" w:hAnsi="GHEA Grapalat"/>
          <w:b/>
        </w:rPr>
        <w:br w:type="page"/>
      </w:r>
    </w:p>
    <w:p w14:paraId="58F1FD4D" w14:textId="77777777" w:rsidR="00286513" w:rsidRPr="00366698"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8C1FF8">
        <w:rPr>
          <w:rFonts w:ascii="GHEA Grapalat" w:hAnsi="GHEA Grapalat"/>
          <w:sz w:val="24"/>
          <w:szCs w:val="24"/>
          <w:lang w:val="ru-RU"/>
        </w:rPr>
        <w:lastRenderedPageBreak/>
        <w:t xml:space="preserve">       </w:t>
      </w:r>
      <w:r w:rsidRPr="00366698">
        <w:rPr>
          <w:rFonts w:ascii="GHEA Grapalat" w:hAnsi="GHEA Grapalat"/>
          <w:sz w:val="24"/>
          <w:szCs w:val="24"/>
          <w:lang w:val="ru-RU"/>
        </w:rPr>
        <w:t>2.5</w:t>
      </w:r>
      <w:r w:rsidR="008E6339" w:rsidRPr="00366698">
        <w:rPr>
          <w:rFonts w:ascii="GHEA Grapalat" w:hAnsi="GHEA Grapalat"/>
          <w:sz w:val="24"/>
          <w:szCs w:val="24"/>
          <w:lang w:val="ru-RU"/>
        </w:rPr>
        <w:t>.</w:t>
      </w:r>
      <w:r w:rsidRPr="00366698">
        <w:rPr>
          <w:rFonts w:ascii="GHEA Grapalat" w:hAnsi="GHEA Grapalat"/>
          <w:sz w:val="24"/>
          <w:szCs w:val="24"/>
          <w:lang w:val="ru-RU"/>
        </w:rPr>
        <w:t xml:space="preserve">  по </w:t>
      </w:r>
      <w:r w:rsidRPr="00366698">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366698"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366698">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8C1FF8"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 сведения, предусмотренные подпунктом </w:t>
      </w: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в соответствии с приложением </w:t>
      </w:r>
      <w:r w:rsidR="00286513" w:rsidRPr="00366698">
        <w:rPr>
          <w:rStyle w:val="y2iqfc"/>
          <w:rFonts w:ascii="GHEA Grapalat" w:hAnsi="GHEA Grapalat"/>
          <w:color w:val="1F1F1F"/>
          <w:sz w:val="24"/>
          <w:szCs w:val="24"/>
        </w:rPr>
        <w:t>N</w:t>
      </w:r>
      <w:r w:rsidR="00286513" w:rsidRPr="00366698">
        <w:rPr>
          <w:rStyle w:val="y2iqfc"/>
          <w:rFonts w:ascii="GHEA Grapalat" w:hAnsi="GHEA Grapalat"/>
          <w:color w:val="1F1F1F"/>
          <w:sz w:val="24"/>
          <w:szCs w:val="24"/>
          <w:lang w:val="ru-RU"/>
        </w:rPr>
        <w:t xml:space="preserve"> 1.</w:t>
      </w:r>
      <w:r>
        <w:rPr>
          <w:rStyle w:val="y2iqfc"/>
          <w:rFonts w:ascii="GHEA Grapalat" w:hAnsi="GHEA Grapalat"/>
          <w:color w:val="1F1F1F"/>
          <w:sz w:val="24"/>
          <w:szCs w:val="24"/>
          <w:lang w:val="ru-RU"/>
        </w:rPr>
        <w:t>1</w:t>
      </w:r>
      <w:r w:rsidR="00286513" w:rsidRPr="00366698">
        <w:rPr>
          <w:rStyle w:val="y2iqfc"/>
          <w:rFonts w:ascii="GHEA Grapalat" w:hAnsi="GHEA Grapalat"/>
          <w:color w:val="1F1F1F"/>
          <w:sz w:val="24"/>
          <w:szCs w:val="24"/>
          <w:lang w:val="ru-RU"/>
        </w:rPr>
        <w:t xml:space="preserve"> и требуемые им документы.</w:t>
      </w:r>
    </w:p>
    <w:p w14:paraId="0C7EA0D1" w14:textId="77777777" w:rsidR="00286513"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2D1920F7" w14:textId="77777777" w:rsidR="00E67BA7" w:rsidRPr="004B4D36"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w:t>
      </w:r>
      <w:r w:rsidR="006564A3" w:rsidRPr="004B4D36">
        <w:rPr>
          <w:rFonts w:ascii="GHEA Grapalat" w:hAnsi="GHEA Grapalat"/>
        </w:rPr>
        <w:t xml:space="preserve"> (совокупность себестоимости и прогнозируемой прибыли) </w:t>
      </w:r>
      <w:r w:rsidR="00596FF8" w:rsidRPr="004B4D36">
        <w:rPr>
          <w:rFonts w:ascii="GHEA Grapalat" w:hAnsi="GHEA Grapalat"/>
        </w:rPr>
        <w:t xml:space="preserve"> </w:t>
      </w:r>
      <w:r w:rsidRPr="004B4D36">
        <w:rPr>
          <w:rFonts w:ascii="GHEA Grapalat" w:hAnsi="GHEA Grapalat"/>
        </w:rPr>
        <w:t>и налога на добавленную стоимость. Расчет компонентов стоимости — разбивка или другие детали — не</w:t>
      </w:r>
      <w:r w:rsidR="00E267E5" w:rsidRPr="004B4D36">
        <w:rPr>
          <w:rFonts w:ascii="GHEA Grapalat" w:hAnsi="GHEA Grapalat"/>
        </w:rPr>
        <w:t xml:space="preserve"> требуются и не представляются.</w:t>
      </w:r>
    </w:p>
    <w:p w14:paraId="38126465" w14:textId="77777777" w:rsidR="00A67EAC" w:rsidRPr="009044F1" w:rsidRDefault="009F0AB3" w:rsidP="00B46D58">
      <w:pPr>
        <w:widowControl w:val="0"/>
        <w:tabs>
          <w:tab w:val="left" w:pos="1134"/>
        </w:tabs>
        <w:spacing w:after="160"/>
        <w:ind w:firstLine="567"/>
        <w:jc w:val="both"/>
        <w:rPr>
          <w:rFonts w:ascii="GHEA Grapalat" w:hAnsi="GHEA Grapalat" w:cs="Sylfaen"/>
        </w:rPr>
      </w:pPr>
      <w:r>
        <w:rPr>
          <w:rFonts w:ascii="GHEA Grapalat" w:hAnsi="GHEA Grapalat"/>
        </w:rPr>
        <w:t>2</w:t>
      </w:r>
      <w:r w:rsidR="00F460E3">
        <w:rPr>
          <w:rFonts w:ascii="GHEA Grapalat" w:hAnsi="GHEA Grapalat"/>
        </w:rPr>
        <w:t>.</w:t>
      </w:r>
      <w:r w:rsidR="00F82CB7" w:rsidRPr="00F82CB7">
        <w:rPr>
          <w:rFonts w:ascii="GHEA Grapalat" w:hAnsi="GHEA Grapalat"/>
        </w:rPr>
        <w:t>6</w:t>
      </w:r>
      <w:r w:rsidR="00E267E5" w:rsidRPr="000F6C24">
        <w:rPr>
          <w:rFonts w:ascii="GHEA Grapalat" w:hAnsi="GHEA Grapalat"/>
        </w:rPr>
        <w:tab/>
      </w:r>
      <w:r w:rsidR="008626E5"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sidR="00F82CB7" w:rsidRPr="00EC1F0A">
        <w:rPr>
          <w:rFonts w:ascii="GHEA Grapalat" w:hAnsi="GHEA Grapalat"/>
        </w:rPr>
        <w:t>7</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Pr>
          <w:rFonts w:ascii="GHEA Grapalat" w:hAnsi="GHEA Grapalat"/>
        </w:rPr>
        <w:br w:type="page"/>
      </w:r>
    </w:p>
    <w:p w14:paraId="5090F33E"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63D07B52" w14:textId="0AF61019"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C428A0">
        <w:rPr>
          <w:rFonts w:ascii="GHEA Grapalat" w:hAnsi="GHEA Grapalat"/>
          <w:b/>
          <w:sz w:val="24"/>
          <w:szCs w:val="24"/>
        </w:rPr>
        <w:t>ԵՔ-ԲՄԽԾՁԲ-</w:t>
      </w:r>
      <w:r w:rsidR="00DA6A5B">
        <w:rPr>
          <w:rFonts w:ascii="GHEA Grapalat" w:hAnsi="GHEA Grapalat"/>
          <w:b/>
          <w:sz w:val="24"/>
          <w:szCs w:val="24"/>
        </w:rPr>
        <w:t>26/26</w:t>
      </w:r>
    </w:p>
    <w:p w14:paraId="5017E4E9" w14:textId="77777777" w:rsidR="00B2572B" w:rsidRDefault="00B2572B" w:rsidP="00B46D58">
      <w:pPr>
        <w:widowControl w:val="0"/>
        <w:spacing w:after="120"/>
        <w:jc w:val="center"/>
        <w:rPr>
          <w:rFonts w:ascii="GHEA Grapalat" w:hAnsi="GHEA Grapalat" w:cs="Sylfaen"/>
          <w:b/>
        </w:rPr>
      </w:pPr>
    </w:p>
    <w:p w14:paraId="3FB59C9B" w14:textId="77777777" w:rsidR="00D87B1D" w:rsidRPr="00374F4A" w:rsidRDefault="00D87B1D" w:rsidP="00B46D58">
      <w:pPr>
        <w:widowControl w:val="0"/>
        <w:spacing w:after="120"/>
        <w:jc w:val="center"/>
        <w:rPr>
          <w:rFonts w:ascii="GHEA Grapalat" w:hAnsi="GHEA Grapalat" w:cs="Sylfaen"/>
          <w:b/>
        </w:rPr>
      </w:pPr>
    </w:p>
    <w:p w14:paraId="3545B79B"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4EA19238" w14:textId="77777777"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2773512D" w14:textId="77777777" w:rsidR="00B2572B" w:rsidRPr="00374F4A" w:rsidRDefault="00B2572B" w:rsidP="00B46D58">
      <w:pPr>
        <w:widowControl w:val="0"/>
        <w:spacing w:after="120"/>
        <w:jc w:val="center"/>
        <w:rPr>
          <w:rFonts w:ascii="GHEA Grapalat" w:hAnsi="GHEA Grapalat"/>
        </w:rPr>
      </w:pPr>
    </w:p>
    <w:p w14:paraId="0DFDF53B"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62B58FA7"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6A54F4D9"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58421A59"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7784A91B" w14:textId="18549F3E" w:rsidR="00374F4A" w:rsidRPr="00DA5EA0" w:rsidRDefault="00D54B46" w:rsidP="00D54B46">
      <w:pPr>
        <w:jc w:val="both"/>
        <w:rPr>
          <w:rFonts w:ascii="GHEA Grapalat" w:hAnsi="GHEA Grapalat"/>
        </w:rPr>
      </w:pPr>
      <w:r w:rsidRPr="00D54B46">
        <w:rPr>
          <w:rFonts w:ascii="GHEA Grapalat" w:hAnsi="GHEA Grapalat"/>
        </w:rPr>
        <w:t>мэри</w:t>
      </w:r>
      <w:r>
        <w:rPr>
          <w:rFonts w:ascii="GHEA Grapalat" w:hAnsi="GHEA Grapalat"/>
        </w:rPr>
        <w:t>ей</w:t>
      </w:r>
      <w:r w:rsidRPr="00D54B46">
        <w:rPr>
          <w:rFonts w:ascii="GHEA Grapalat" w:hAnsi="GHEA Grapalat"/>
        </w:rPr>
        <w:t xml:space="preserve"> г. Еревана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C428A0">
        <w:rPr>
          <w:rFonts w:ascii="GHEA Grapalat" w:hAnsi="GHEA Grapalat"/>
        </w:rPr>
        <w:t>ԵՔ-ԲՄԽԾՁԲ-</w:t>
      </w:r>
      <w:r w:rsidR="00DA6A5B">
        <w:rPr>
          <w:rFonts w:ascii="GHEA Grapalat" w:hAnsi="GHEA Grapalat"/>
        </w:rPr>
        <w:t>26/26</w:t>
      </w:r>
      <w:r>
        <w:rPr>
          <w:rFonts w:ascii="GHEA Grapalat" w:hAnsi="GHEA Grapalat"/>
        </w:rPr>
        <w:t xml:space="preserve"> </w:t>
      </w:r>
      <w:r w:rsidR="00374F4A" w:rsidRPr="00DD2B43">
        <w:rPr>
          <w:rFonts w:ascii="GHEA Grapalat" w:hAnsi="GHEA Grapalat"/>
        </w:rPr>
        <w:t>открытого конкурса</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37586998"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55D7BE90"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50B68C0E"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627C497"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3EAD7D9E" w14:textId="77777777" w:rsidR="000612B9" w:rsidRDefault="000612B9" w:rsidP="00B46D58">
      <w:pPr>
        <w:jc w:val="both"/>
        <w:rPr>
          <w:rFonts w:ascii="GHEA Grapalat" w:hAnsi="GHEA Grapalat"/>
        </w:rPr>
      </w:pPr>
    </w:p>
    <w:p w14:paraId="20B8E90C"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70D1323F"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4818044" w14:textId="77777777" w:rsidR="000612B9" w:rsidRDefault="000612B9" w:rsidP="00B46D58">
      <w:pPr>
        <w:jc w:val="both"/>
        <w:rPr>
          <w:rFonts w:ascii="GHEA Grapalat" w:hAnsi="GHEA Grapalat"/>
        </w:rPr>
      </w:pPr>
    </w:p>
    <w:p w14:paraId="17228167"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21CB17F3"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7627C5A" w14:textId="77777777" w:rsidR="00B138F3" w:rsidRDefault="00B138F3" w:rsidP="00B46D58">
      <w:pPr>
        <w:jc w:val="both"/>
        <w:rPr>
          <w:rFonts w:ascii="GHEA Grapalat" w:hAnsi="GHEA Grapalat"/>
        </w:rPr>
      </w:pPr>
    </w:p>
    <w:p w14:paraId="68494F93"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5F7EB429"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1AD2691B" w14:textId="77777777" w:rsidR="00B138F3" w:rsidRDefault="00B138F3" w:rsidP="00F96993">
      <w:pPr>
        <w:jc w:val="both"/>
        <w:rPr>
          <w:rFonts w:ascii="GHEA Grapalat" w:hAnsi="GHEA Grapalat"/>
        </w:rPr>
      </w:pPr>
    </w:p>
    <w:p w14:paraId="1516ECFB"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2B8E0731"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02B6AA83" w14:textId="77777777" w:rsidR="00B16483" w:rsidRDefault="00B16483" w:rsidP="00F96993">
      <w:pPr>
        <w:jc w:val="both"/>
        <w:rPr>
          <w:rFonts w:ascii="GHEA Grapalat" w:hAnsi="GHEA Grapalat"/>
          <w:sz w:val="18"/>
          <w:szCs w:val="18"/>
        </w:rPr>
      </w:pPr>
    </w:p>
    <w:p w14:paraId="34B8108C"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145FA41B"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342750BD" w14:textId="77777777" w:rsidR="00B16483" w:rsidRPr="00D3436F" w:rsidRDefault="00B16483" w:rsidP="00B16483">
      <w:pPr>
        <w:tabs>
          <w:tab w:val="left" w:pos="7371"/>
        </w:tabs>
        <w:spacing w:after="160"/>
        <w:ind w:left="3544" w:firstLine="3"/>
        <w:jc w:val="both"/>
        <w:rPr>
          <w:rFonts w:ascii="GHEA Grapalat" w:hAnsi="GHEA Grapalat"/>
          <w:sz w:val="16"/>
        </w:rPr>
      </w:pPr>
    </w:p>
    <w:p w14:paraId="63512D96"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3C4EC5E9"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350B3D22" w14:textId="77777777" w:rsidR="00D87B1D" w:rsidRDefault="00D87B1D" w:rsidP="00B46D58">
      <w:pPr>
        <w:widowControl w:val="0"/>
        <w:spacing w:after="120"/>
        <w:ind w:left="2835"/>
        <w:jc w:val="both"/>
        <w:rPr>
          <w:rFonts w:ascii="GHEA Grapalat" w:hAnsi="GHEA Grapalat"/>
          <w:sz w:val="16"/>
        </w:rPr>
      </w:pPr>
    </w:p>
    <w:p w14:paraId="0B3511C1" w14:textId="77777777" w:rsidR="00A3536B" w:rsidRPr="0001546B" w:rsidRDefault="00E144F9" w:rsidP="00A3536B">
      <w:pPr>
        <w:ind w:firstLine="709"/>
        <w:rPr>
          <w:rFonts w:ascii="GHEA Grapalat" w:hAnsi="GHEA Grapalat"/>
          <w:sz w:val="20"/>
          <w:lang w:val="es-ES"/>
        </w:rPr>
      </w:pPr>
      <w:r>
        <w:rPr>
          <w:rFonts w:ascii="GHEA Grapalat" w:hAnsi="GHEA Grapalat" w:cs="Arial"/>
          <w:sz w:val="20"/>
          <w:szCs w:val="20"/>
        </w:rPr>
        <w:t>2</w:t>
      </w:r>
      <w:r w:rsidR="00A3536B" w:rsidRPr="0001546B">
        <w:rPr>
          <w:rFonts w:ascii="GHEA Grapalat" w:hAnsi="GHEA Grapalat" w:cs="Arial"/>
          <w:sz w:val="20"/>
          <w:szCs w:val="20"/>
          <w:lang w:val="es-ES"/>
        </w:rPr>
        <w:t>)</w:t>
      </w:r>
      <w:r w:rsidR="00A3536B" w:rsidRPr="0001546B">
        <w:rPr>
          <w:rFonts w:ascii="GHEA Grapalat" w:hAnsi="GHEA Grapalat"/>
          <w:sz w:val="20"/>
          <w:lang w:val="hy-AM"/>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lang w:val="es-ES"/>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rPr>
        <w:t xml:space="preserve">и </w:t>
      </w:r>
      <w:r w:rsidR="00A3536B" w:rsidRPr="0001546B">
        <w:rPr>
          <w:rFonts w:ascii="GHEA Grapalat" w:hAnsi="GHEA Grapalat"/>
          <w:lang w:val="hy-AM"/>
        </w:rPr>
        <w:t>аффилированные</w:t>
      </w:r>
      <w:r w:rsidR="00A3536B" w:rsidRPr="0001546B">
        <w:rPr>
          <w:rFonts w:ascii="GHEA Grapalat" w:hAnsi="GHEA Grapalat"/>
        </w:rPr>
        <w:t xml:space="preserve"> с ним</w:t>
      </w:r>
      <w:r w:rsidR="00A3536B" w:rsidRPr="0001546B">
        <w:rPr>
          <w:rFonts w:ascii="GHEA Grapalat" w:hAnsi="GHEA Grapalat"/>
          <w:lang w:val="hy-AM"/>
        </w:rPr>
        <w:t xml:space="preserve"> </w:t>
      </w:r>
    </w:p>
    <w:p w14:paraId="0DF6C8C5" w14:textId="77777777" w:rsidR="00A3536B" w:rsidRPr="0001546B" w:rsidRDefault="00A3536B" w:rsidP="00A3536B">
      <w:pPr>
        <w:widowControl w:val="0"/>
        <w:spacing w:after="120"/>
        <w:ind w:left="2835"/>
        <w:rPr>
          <w:rFonts w:ascii="GHEA Grapalat" w:hAnsi="GHEA Grapalat"/>
          <w:sz w:val="16"/>
        </w:rPr>
      </w:pPr>
      <w:r w:rsidRPr="0001546B">
        <w:rPr>
          <w:rFonts w:ascii="GHEA Grapalat" w:hAnsi="GHEA Grapalat"/>
          <w:sz w:val="16"/>
        </w:rPr>
        <w:t>аименование участника</w:t>
      </w:r>
    </w:p>
    <w:p w14:paraId="4F80F51F" w14:textId="77777777" w:rsidR="00A3536B" w:rsidRPr="0001546B" w:rsidRDefault="00A3536B" w:rsidP="00A3536B">
      <w:pPr>
        <w:rPr>
          <w:rFonts w:ascii="GHEA Grapalat" w:hAnsi="GHEA Grapalat"/>
          <w:i/>
          <w:sz w:val="16"/>
          <w:vertAlign w:val="superscript"/>
          <w:lang w:val="es-ES"/>
        </w:rPr>
      </w:pPr>
    </w:p>
    <w:p w14:paraId="21489203" w14:textId="6AFF29C1" w:rsidR="006B3E56" w:rsidRPr="00F738FA" w:rsidRDefault="00A3536B" w:rsidP="002A3146">
      <w:pPr>
        <w:rPr>
          <w:rFonts w:ascii="GHEA Grapalat" w:hAnsi="GHEA Grapalat" w:cs="Arial"/>
        </w:rPr>
      </w:pPr>
      <w:r w:rsidRPr="0001546B">
        <w:rPr>
          <w:rFonts w:ascii="GHEA Grapalat" w:hAnsi="GHEA Grapalat"/>
          <w:lang w:val="hy-AM"/>
        </w:rPr>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00FF0CE7">
        <w:rPr>
          <w:rFonts w:ascii="GHEA Grapalat" w:hAnsi="GHEA Grapalat"/>
          <w:color w:val="000000" w:themeColor="text1"/>
          <w:spacing w:val="-4"/>
        </w:rPr>
        <w:t xml:space="preserve"> </w:t>
      </w:r>
      <w:r w:rsidR="00404C1E">
        <w:rPr>
          <w:rFonts w:ascii="GHEA Grapalat" w:hAnsi="GHEA Grapalat"/>
          <w:color w:val="000000" w:themeColor="text1"/>
          <w:spacing w:val="-4"/>
        </w:rPr>
        <w:t>и квалификационным критериям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на </w:t>
      </w:r>
      <w:r w:rsidRPr="0001546B">
        <w:rPr>
          <w:rFonts w:ascii="GHEA Grapalat" w:hAnsi="GHEA Grapalat"/>
          <w:spacing w:val="-4"/>
        </w:rPr>
        <w:t xml:space="preserve">на </w:t>
      </w:r>
      <w:r w:rsidRPr="0001546B">
        <w:rPr>
          <w:rFonts w:ascii="GHEA Grapalat" w:hAnsi="GHEA Grapalat"/>
        </w:rPr>
        <w:t>открытый конкурс</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sidR="003823BA">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sidR="00C428A0">
        <w:rPr>
          <w:rFonts w:ascii="GHEA Grapalat" w:hAnsi="GHEA Grapalat"/>
        </w:rPr>
        <w:t>ԵՔ-ԲՄԽԾՁԲ-</w:t>
      </w:r>
      <w:r w:rsidR="00DA6A5B">
        <w:rPr>
          <w:rFonts w:ascii="GHEA Grapalat" w:hAnsi="GHEA Grapalat"/>
        </w:rPr>
        <w:t>26/26</w:t>
      </w:r>
      <w:r w:rsidRPr="0001546B">
        <w:rPr>
          <w:rFonts w:ascii="GHEA Grapalat" w:hAnsi="GHEA Grapalat"/>
        </w:rPr>
        <w:t>,</w:t>
      </w:r>
      <w:r w:rsidR="00404C1E">
        <w:rPr>
          <w:rFonts w:ascii="GHEA Grapalat" w:hAnsi="GHEA Grapalat"/>
        </w:rPr>
        <w:t xml:space="preserve"> </w:t>
      </w:r>
      <w:r w:rsidR="00404C1E">
        <w:rPr>
          <w:rFonts w:ascii="GHEA Grapalat" w:hAnsi="GHEA Grapalat"/>
          <w:color w:val="000000" w:themeColor="text1"/>
        </w:rPr>
        <w:t xml:space="preserve"> </w:t>
      </w:r>
    </w:p>
    <w:p w14:paraId="78163835" w14:textId="2C6DF3EC" w:rsidR="006B3E56" w:rsidRPr="00F738FA" w:rsidRDefault="00F738FA" w:rsidP="00F738FA">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F738FA">
        <w:rPr>
          <w:rFonts w:ascii="GHEA Grapalat" w:hAnsi="GHEA Grapalat"/>
        </w:rPr>
        <w:t xml:space="preserve">в рамках участия в </w:t>
      </w:r>
      <w:r w:rsidR="00305944" w:rsidRPr="00F738FA">
        <w:rPr>
          <w:rFonts w:ascii="GHEA Grapalat" w:hAnsi="GHEA Grapalat"/>
        </w:rPr>
        <w:t xml:space="preserve">открытом конкурсе </w:t>
      </w:r>
      <w:r w:rsidR="006B3E56" w:rsidRPr="00F738FA">
        <w:rPr>
          <w:rFonts w:ascii="GHEA Grapalat" w:hAnsi="GHEA Grapalat"/>
        </w:rPr>
        <w:t xml:space="preserve">под кодом </w:t>
      </w:r>
      <w:r w:rsidR="00C428A0">
        <w:rPr>
          <w:rFonts w:ascii="GHEA Grapalat" w:hAnsi="GHEA Grapalat"/>
        </w:rPr>
        <w:t>ԵՔ-ԲՄԽԾՁԲ-</w:t>
      </w:r>
      <w:r w:rsidR="00DA6A5B">
        <w:rPr>
          <w:rFonts w:ascii="GHEA Grapalat" w:hAnsi="GHEA Grapalat"/>
        </w:rPr>
        <w:t>26/26</w:t>
      </w:r>
      <w:r w:rsidR="00D54B46" w:rsidRPr="00D54B46">
        <w:rPr>
          <w:rFonts w:ascii="GHEA Grapalat" w:hAnsi="GHEA Grapalat"/>
        </w:rPr>
        <w:t xml:space="preserve"> </w:t>
      </w:r>
    </w:p>
    <w:p w14:paraId="07772F29" w14:textId="77777777"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rPr>
      </w:pPr>
      <w:r w:rsidRPr="002C10A0">
        <w:rPr>
          <w:rFonts w:ascii="GHEA Grapalat" w:hAnsi="GHEA Grapalat"/>
        </w:rPr>
        <w:lastRenderedPageBreak/>
        <w:t xml:space="preserve">не допускал и (или) не допустит </w:t>
      </w:r>
      <w:r w:rsidR="006C48F9" w:rsidRPr="002C10A0">
        <w:rPr>
          <w:rFonts w:ascii="GHEA Grapalat" w:hAnsi="GHEA Grapalat"/>
          <w:lang w:val="hy-AM"/>
        </w:rPr>
        <w:t>недобросовестн</w:t>
      </w:r>
      <w:r w:rsidR="006C48F9" w:rsidRPr="002C10A0">
        <w:rPr>
          <w:rFonts w:ascii="GHEA Grapalat" w:hAnsi="GHEA Grapalat"/>
        </w:rPr>
        <w:t>ой</w:t>
      </w:r>
      <w:r w:rsidR="006C48F9" w:rsidRPr="002C10A0">
        <w:rPr>
          <w:rFonts w:ascii="GHEA Grapalat" w:hAnsi="GHEA Grapalat"/>
          <w:lang w:val="hy-AM"/>
        </w:rPr>
        <w:t xml:space="preserve"> конкуренци</w:t>
      </w:r>
      <w:r w:rsidR="006C48F9" w:rsidRPr="002C10A0">
        <w:rPr>
          <w:rFonts w:ascii="GHEA Grapalat" w:hAnsi="GHEA Grapalat"/>
        </w:rPr>
        <w:t xml:space="preserve">и, </w:t>
      </w:r>
      <w:ins w:id="11" w:author="Vardan" w:date="2022-05-29T22:22:00Z">
        <w:r w:rsidR="006C48F9" w:rsidRPr="002C10A0">
          <w:rPr>
            <w:rFonts w:ascii="GHEA Grapalat" w:hAnsi="GHEA Grapalat"/>
            <w:color w:val="000000" w:themeColor="text1"/>
          </w:rPr>
          <w:t xml:space="preserve"> </w:t>
        </w:r>
        <w:r w:rsidR="006C48F9" w:rsidRPr="002C10A0">
          <w:rPr>
            <w:rFonts w:ascii="GHEA Grapalat" w:hAnsi="GHEA Grapalat"/>
          </w:rPr>
          <w:t xml:space="preserve"> </w:t>
        </w:r>
      </w:ins>
      <w:r w:rsidRPr="002C10A0">
        <w:rPr>
          <w:rFonts w:ascii="GHEA Grapalat" w:hAnsi="GHEA Grapalat"/>
        </w:rPr>
        <w:t>злоупотребления доминирующим положением и антиконкурентного соглашения,</w:t>
      </w:r>
    </w:p>
    <w:p w14:paraId="0258EC93" w14:textId="77777777"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2C10A0">
        <w:rPr>
          <w:rFonts w:ascii="GHEA Grapalat" w:hAnsi="GHEA Grapalat"/>
          <w:spacing w:val="-6"/>
        </w:rPr>
        <w:t>отсутствует установленн</w:t>
      </w:r>
      <w:r w:rsidR="006E6259">
        <w:rPr>
          <w:rFonts w:ascii="GHEA Grapalat" w:hAnsi="GHEA Grapalat"/>
          <w:spacing w:val="-6"/>
        </w:rPr>
        <w:t>ый</w:t>
      </w:r>
      <w:r w:rsidRPr="002C10A0">
        <w:rPr>
          <w:rFonts w:ascii="GHEA Grapalat" w:hAnsi="GHEA Grapalat"/>
          <w:spacing w:val="-6"/>
        </w:rPr>
        <w:t xml:space="preserve"> приглашением на </w:t>
      </w:r>
      <w:r w:rsidR="00305944" w:rsidRPr="002C10A0">
        <w:rPr>
          <w:rFonts w:ascii="GHEA Grapalat" w:hAnsi="GHEA Grapalat"/>
        </w:rPr>
        <w:t>открытый конкурс</w:t>
      </w:r>
      <w:r w:rsidRPr="002C10A0">
        <w:rPr>
          <w:rFonts w:ascii="GHEA Grapalat" w:hAnsi="GHEA Grapalat"/>
        </w:rPr>
        <w:t xml:space="preserve"> </w:t>
      </w:r>
      <w:r w:rsidR="006E6259" w:rsidRPr="002C10A0">
        <w:rPr>
          <w:rFonts w:ascii="GHEA Grapalat" w:hAnsi="GHEA Grapalat"/>
          <w:spacing w:val="-6"/>
        </w:rPr>
        <w:t>случай</w:t>
      </w:r>
      <w:r w:rsidRPr="002C10A0">
        <w:rPr>
          <w:rFonts w:ascii="GHEA Grapalat" w:hAnsi="GHEA Grapalat"/>
        </w:rPr>
        <w:t xml:space="preserve">     одновременного </w:t>
      </w:r>
    </w:p>
    <w:p w14:paraId="28786B1E"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2EB21BB8"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01DE26B5"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427F9E75"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34EECAE5"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47EA7C3F" w14:textId="77777777"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02472">
        <w:rPr>
          <w:rFonts w:ascii="GHEA Grapalat" w:hAnsi="GHEA Grapalat"/>
        </w:rPr>
        <w:t>.</w:t>
      </w:r>
    </w:p>
    <w:p w14:paraId="09AD5A8D" w14:textId="77777777" w:rsidR="00D02472" w:rsidRDefault="00D02472" w:rsidP="00155668">
      <w:pPr>
        <w:widowControl w:val="0"/>
        <w:spacing w:after="160"/>
        <w:contextualSpacing/>
        <w:jc w:val="both"/>
        <w:rPr>
          <w:rFonts w:ascii="GHEA Grapalat" w:hAnsi="GHEA Grapalat"/>
        </w:rPr>
      </w:pPr>
      <w:r>
        <w:rPr>
          <w:rFonts w:ascii="GHEA Grapalat" w:hAnsi="GHEA Grapalat"/>
        </w:rPr>
        <w:t>Ниже ---------------------------------</w:t>
      </w:r>
      <w:r w:rsidR="00155668">
        <w:rPr>
          <w:rFonts w:ascii="GHEA Grapalat" w:hAnsi="GHEA Grapalat"/>
        </w:rPr>
        <w:t>-------------------------</w:t>
      </w:r>
      <w:r w:rsidR="00155668" w:rsidRPr="00155668">
        <w:rPr>
          <w:rFonts w:ascii="GHEA Grapalat" w:hAnsi="GHEA Grapalat"/>
        </w:rPr>
        <w:t xml:space="preserve"> </w:t>
      </w:r>
      <w:r w:rsidR="00155668">
        <w:rPr>
          <w:rFonts w:ascii="GHEA Grapalat" w:hAnsi="GHEA Grapalat"/>
        </w:rPr>
        <w:t>представляет</w:t>
      </w:r>
      <w:r w:rsidR="00155668" w:rsidRPr="00155668">
        <w:rPr>
          <w:rFonts w:ascii="GHEA Grapalat" w:hAnsi="GHEA Grapalat"/>
        </w:rPr>
        <w:t xml:space="preserve"> </w:t>
      </w:r>
      <w:r w:rsidR="00155668" w:rsidRPr="006B2B1A">
        <w:rPr>
          <w:rFonts w:ascii="GHEA Grapalat" w:hAnsi="GHEA Grapalat"/>
        </w:rPr>
        <w:t>ссылк</w:t>
      </w:r>
      <w:r w:rsidR="00155668">
        <w:rPr>
          <w:rFonts w:ascii="GHEA Grapalat" w:hAnsi="GHEA Grapalat"/>
        </w:rPr>
        <w:t>у</w:t>
      </w:r>
      <w:r w:rsidR="00155668" w:rsidRPr="006B2B1A">
        <w:rPr>
          <w:rFonts w:ascii="GHEA Grapalat" w:hAnsi="GHEA Grapalat"/>
        </w:rPr>
        <w:t xml:space="preserve"> на сайт</w:t>
      </w:r>
      <w:r w:rsidR="00155668">
        <w:rPr>
          <w:rFonts w:ascii="GHEA Grapalat" w:hAnsi="GHEA Grapalat"/>
        </w:rPr>
        <w:t>,</w:t>
      </w:r>
    </w:p>
    <w:p w14:paraId="5A7788A5" w14:textId="77777777" w:rsidR="00D02472" w:rsidRDefault="00D02472" w:rsidP="00155668">
      <w:pPr>
        <w:widowControl w:val="0"/>
        <w:spacing w:after="160"/>
        <w:ind w:left="1843"/>
        <w:contextualSpacing/>
        <w:jc w:val="both"/>
        <w:rPr>
          <w:rFonts w:ascii="GHEA Grapalat" w:hAnsi="GHEA Grapalat"/>
        </w:rPr>
      </w:pPr>
      <w:r>
        <w:rPr>
          <w:rFonts w:ascii="GHEA Grapalat" w:hAnsi="GHEA Grapalat"/>
          <w:vertAlign w:val="superscript"/>
        </w:rPr>
        <w:t>наименование участника</w:t>
      </w:r>
    </w:p>
    <w:p w14:paraId="36C20F56" w14:textId="77777777" w:rsidR="006B3E56" w:rsidRDefault="00155668" w:rsidP="00155668">
      <w:pPr>
        <w:widowControl w:val="0"/>
        <w:spacing w:after="160"/>
        <w:jc w:val="both"/>
        <w:rPr>
          <w:ins w:id="12" w:author="Inesa Kocharyan" w:date="2025-03-19T20:08:00Z"/>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02472" w:rsidRPr="006B2B1A">
        <w:rPr>
          <w:rFonts w:ascii="GHEA Grapalat" w:hAnsi="GHEA Grapalat"/>
        </w:rPr>
        <w:t>----------------</w:t>
      </w:r>
      <w:r>
        <w:rPr>
          <w:rFonts w:ascii="GHEA Grapalat" w:hAnsi="GHEA Grapalat"/>
        </w:rPr>
        <w:t>.</w:t>
      </w:r>
      <w:r w:rsidR="006B3E56" w:rsidRPr="00155668">
        <w:rPr>
          <w:rStyle w:val="FootnoteReference"/>
          <w:rFonts w:ascii="GHEA Grapalat" w:hAnsi="GHEA Grapalat"/>
          <w:sz w:val="28"/>
          <w:szCs w:val="28"/>
        </w:rPr>
        <w:footnoteReference w:customMarkFollows="1" w:id="5"/>
        <w:t>**</w:t>
      </w:r>
      <w:r w:rsidR="006B3E56" w:rsidRPr="00155668">
        <w:rPr>
          <w:rFonts w:ascii="GHEA Grapalat" w:hAnsi="GHEA Grapalat"/>
          <w:sz w:val="28"/>
          <w:szCs w:val="28"/>
        </w:rPr>
        <w:t xml:space="preserve"> </w:t>
      </w:r>
    </w:p>
    <w:p w14:paraId="4DD33793" w14:textId="77777777" w:rsidR="00AF6332" w:rsidRPr="003912B8" w:rsidRDefault="0093175C" w:rsidP="00AF6332">
      <w:pPr>
        <w:jc w:val="both"/>
        <w:rPr>
          <w:rFonts w:ascii="GHEA Grapalat" w:hAnsi="GHEA Grapalat"/>
          <w:lang w:val="hy-AM"/>
        </w:rPr>
      </w:pPr>
      <w:r>
        <w:rPr>
          <w:rFonts w:ascii="GHEA Grapalat" w:hAnsi="GHEA Grapalat"/>
        </w:rPr>
        <w:t xml:space="preserve">    </w:t>
      </w:r>
      <w:r w:rsidR="00AF6332">
        <w:rPr>
          <w:rFonts w:ascii="GHEA Grapalat" w:hAnsi="GHEA Grapalat"/>
        </w:rPr>
        <w:t xml:space="preserve">Прилагаются  </w:t>
      </w:r>
      <w:r w:rsidR="00AF6332" w:rsidRPr="008C1FF8">
        <w:rPr>
          <w:rFonts w:ascii="GHEA Grapalat" w:hAnsi="GHEA Grapalat"/>
        </w:rPr>
        <w:t xml:space="preserve"> предусмотренные приглашением</w:t>
      </w:r>
      <w:r w:rsidR="00AF6332" w:rsidRPr="00AF6332">
        <w:rPr>
          <w:rFonts w:ascii="GHEA Grapalat" w:hAnsi="GHEA Grapalat"/>
        </w:rPr>
        <w:t xml:space="preserve"> </w:t>
      </w:r>
      <w:r w:rsidR="00AF6332" w:rsidRPr="008C1FF8">
        <w:rPr>
          <w:rFonts w:ascii="GHEA Grapalat" w:hAnsi="GHEA Grapalat"/>
        </w:rPr>
        <w:t xml:space="preserve">документы подтверждающие соответствие </w:t>
      </w:r>
      <w:r w:rsidR="00AF6332">
        <w:rPr>
          <w:rFonts w:ascii="GHEA Grapalat" w:hAnsi="GHEA Grapalat"/>
        </w:rPr>
        <w:t xml:space="preserve">----------------------------     </w:t>
      </w:r>
      <w:r w:rsidR="00AF6332" w:rsidRPr="008C1FF8">
        <w:rPr>
          <w:rFonts w:ascii="GHEA Grapalat" w:hAnsi="GHEA Grapalat"/>
        </w:rPr>
        <w:t>квалификационным критериям</w:t>
      </w:r>
      <w:r w:rsidR="00AF6332">
        <w:rPr>
          <w:rFonts w:ascii="GHEA Grapalat" w:hAnsi="GHEA Grapalat"/>
          <w:lang w:val="hy-AM"/>
        </w:rPr>
        <w:t>.</w:t>
      </w:r>
    </w:p>
    <w:p w14:paraId="3B07DA5E" w14:textId="77777777" w:rsidR="00AF6332" w:rsidRDefault="00AF6332" w:rsidP="00AF6332">
      <w:pPr>
        <w:jc w:val="both"/>
        <w:rPr>
          <w:rFonts w:ascii="GHEA Grapalat" w:hAnsi="GHEA Grapalat"/>
        </w:rPr>
      </w:pPr>
      <w:r>
        <w:rPr>
          <w:rFonts w:ascii="GHEA Grapalat" w:hAnsi="GHEA Grapalat"/>
          <w:sz w:val="16"/>
        </w:rPr>
        <w:t xml:space="preserve">                               </w:t>
      </w:r>
      <w:r>
        <w:rPr>
          <w:rFonts w:ascii="GHEA Grapalat" w:hAnsi="GHEA Grapalat"/>
          <w:sz w:val="16"/>
          <w:lang w:val="hy-AM"/>
        </w:rPr>
        <w:t xml:space="preserve">  </w:t>
      </w:r>
      <w:r>
        <w:rPr>
          <w:rFonts w:ascii="GHEA Grapalat" w:hAnsi="GHEA Grapalat"/>
          <w:sz w:val="16"/>
        </w:rPr>
        <w:t>наименование участника</w:t>
      </w:r>
    </w:p>
    <w:p w14:paraId="37512B6E" w14:textId="77777777" w:rsidR="00AF6332" w:rsidRDefault="00AF6332" w:rsidP="00155668">
      <w:pPr>
        <w:widowControl w:val="0"/>
        <w:spacing w:after="160"/>
        <w:jc w:val="both"/>
        <w:rPr>
          <w:rFonts w:ascii="GHEA Grapalat" w:hAnsi="GHEA Grapalat"/>
          <w:sz w:val="28"/>
          <w:szCs w:val="28"/>
        </w:rPr>
      </w:pPr>
    </w:p>
    <w:p w14:paraId="3FFBE84A" w14:textId="77777777" w:rsidR="00155668" w:rsidRPr="000C1746" w:rsidRDefault="00155668" w:rsidP="00155668">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3E0B23BE" w14:textId="77777777" w:rsidR="00155668" w:rsidRPr="000C1746" w:rsidRDefault="00155668" w:rsidP="0015566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4C670717" w14:textId="77777777" w:rsidR="00155668" w:rsidRPr="000C1746" w:rsidRDefault="00155668" w:rsidP="0015566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2787D9BE" w14:textId="77777777" w:rsidR="00155668" w:rsidRPr="009044F1" w:rsidRDefault="00155668" w:rsidP="00155668">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21B92671" w14:textId="77777777" w:rsidR="006B3E56" w:rsidRPr="00D3436F" w:rsidRDefault="006B3E56" w:rsidP="00B46D58">
      <w:pPr>
        <w:tabs>
          <w:tab w:val="left" w:pos="7371"/>
        </w:tabs>
        <w:spacing w:after="160"/>
        <w:ind w:left="3544" w:firstLine="3"/>
        <w:jc w:val="both"/>
        <w:rPr>
          <w:rFonts w:ascii="GHEA Grapalat" w:hAnsi="GHEA Grapalat"/>
          <w:sz w:val="16"/>
        </w:rPr>
      </w:pPr>
    </w:p>
    <w:p w14:paraId="57047D6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5F52BD" w:rsidRDefault="00B1013B" w:rsidP="00D54B46">
      <w:pPr>
        <w:pStyle w:val="Heading3"/>
        <w:keepNext w:val="0"/>
        <w:widowControl w:val="0"/>
        <w:spacing w:after="160" w:line="240" w:lineRule="auto"/>
        <w:ind w:firstLine="567"/>
        <w:jc w:val="right"/>
        <w:rPr>
          <w:rFonts w:ascii="GHEA Grapalat" w:hAnsi="GHEA Grapalat"/>
          <w:b/>
        </w:rPr>
      </w:pPr>
      <w:r>
        <w:rPr>
          <w:rFonts w:ascii="GHEA Grapalat" w:hAnsi="GHEA Grapalat"/>
          <w:b/>
        </w:rPr>
        <w:br w:type="page"/>
      </w:r>
    </w:p>
    <w:p w14:paraId="01C10048" w14:textId="77777777" w:rsidR="001E7EAA" w:rsidRPr="005F52BD" w:rsidRDefault="001E7EAA" w:rsidP="00DB6B33">
      <w:pPr>
        <w:jc w:val="right"/>
        <w:rPr>
          <w:rFonts w:ascii="GHEA Grapalat" w:hAnsi="GHEA Grapalat"/>
          <w:b/>
        </w:rPr>
      </w:pPr>
    </w:p>
    <w:p w14:paraId="64348AE4" w14:textId="77777777" w:rsidR="001E7EAA" w:rsidRPr="005F52BD" w:rsidRDefault="001E7EAA" w:rsidP="00DB6B33">
      <w:pPr>
        <w:jc w:val="right"/>
        <w:rPr>
          <w:rFonts w:ascii="GHEA Grapalat" w:hAnsi="GHEA Grapalat"/>
          <w:b/>
        </w:rPr>
      </w:pPr>
    </w:p>
    <w:p w14:paraId="4EC14AA2" w14:textId="77777777" w:rsidR="001E7EAA" w:rsidRPr="005F52BD" w:rsidRDefault="001E7EAA" w:rsidP="00DB6B33">
      <w:pPr>
        <w:jc w:val="right"/>
        <w:rPr>
          <w:rFonts w:ascii="GHEA Grapalat" w:hAnsi="GHEA Grapalat"/>
          <w:b/>
        </w:rPr>
      </w:pPr>
    </w:p>
    <w:p w14:paraId="685918B8" w14:textId="77777777" w:rsidR="001E7EAA" w:rsidRPr="005F52BD" w:rsidRDefault="001E7EAA" w:rsidP="00DB6B33">
      <w:pPr>
        <w:jc w:val="right"/>
        <w:rPr>
          <w:rFonts w:ascii="GHEA Grapalat" w:hAnsi="GHEA Grapalat"/>
          <w:b/>
        </w:rPr>
      </w:pPr>
    </w:p>
    <w:p w14:paraId="3D162BF4" w14:textId="77777777" w:rsidR="001E7EAA" w:rsidRPr="005F52BD" w:rsidRDefault="001E7EAA" w:rsidP="00DB6B33">
      <w:pPr>
        <w:jc w:val="right"/>
        <w:rPr>
          <w:rFonts w:ascii="GHEA Grapalat" w:hAnsi="GHEA Grapalat"/>
          <w:b/>
        </w:rPr>
      </w:pPr>
    </w:p>
    <w:p w14:paraId="16A0F2B4" w14:textId="6D6AB8BE" w:rsidR="004E4AC1" w:rsidRPr="009044F1"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D54B46">
        <w:rPr>
          <w:rFonts w:ascii="GHEA Grapalat" w:hAnsi="GHEA Grapalat"/>
          <w:b/>
          <w:i w:val="0"/>
          <w:sz w:val="24"/>
          <w:szCs w:val="24"/>
        </w:rPr>
        <w:t>1</w:t>
      </w:r>
    </w:p>
    <w:p w14:paraId="378BACAC" w14:textId="7B83AD80" w:rsidR="004E4AC1" w:rsidRDefault="004E4AC1" w:rsidP="004E4AC1">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C428A0">
        <w:rPr>
          <w:rFonts w:ascii="GHEA Grapalat" w:hAnsi="GHEA Grapalat"/>
          <w:b/>
          <w:sz w:val="24"/>
          <w:szCs w:val="24"/>
        </w:rPr>
        <w:t>ԵՔ-ԲՄԽԾՁԲ-</w:t>
      </w:r>
      <w:r w:rsidR="00DA6A5B">
        <w:rPr>
          <w:rFonts w:ascii="GHEA Grapalat" w:hAnsi="GHEA Grapalat"/>
          <w:b/>
          <w:sz w:val="24"/>
          <w:szCs w:val="24"/>
        </w:rPr>
        <w:t>26/26</w:t>
      </w:r>
    </w:p>
    <w:p w14:paraId="046C0EB1" w14:textId="77777777" w:rsidR="004E4AC1"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6F79CA" w:rsidRDefault="004E4AC1" w:rsidP="004E4AC1">
      <w:pPr>
        <w:jc w:val="center"/>
        <w:rPr>
          <w:rFonts w:ascii="GHEA Grapalat" w:hAnsi="GHEA Grapalat"/>
          <w:b/>
        </w:rPr>
      </w:pPr>
      <w:r w:rsidRPr="006F79CA">
        <w:rPr>
          <w:rFonts w:ascii="GHEA Grapalat" w:hAnsi="GHEA Grapalat"/>
          <w:b/>
        </w:rPr>
        <w:t>ИНФОРМАЦИЯ</w:t>
      </w:r>
    </w:p>
    <w:p w14:paraId="7A7DC8F0" w14:textId="77777777" w:rsidR="004E4AC1" w:rsidRPr="006F79CA" w:rsidRDefault="004E4AC1" w:rsidP="004E4AC1">
      <w:pPr>
        <w:jc w:val="center"/>
        <w:rPr>
          <w:rFonts w:ascii="GHEA Grapalat" w:hAnsi="GHEA Grapalat"/>
          <w:b/>
        </w:rPr>
      </w:pPr>
      <w:r w:rsidRPr="006F79CA">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8D352C" w14:paraId="28507406" w14:textId="77777777" w:rsidTr="00D54B46">
        <w:trPr>
          <w:cantSplit/>
        </w:trPr>
        <w:tc>
          <w:tcPr>
            <w:tcW w:w="817" w:type="dxa"/>
            <w:vMerge w:val="restart"/>
            <w:vAlign w:val="center"/>
          </w:tcPr>
          <w:p w14:paraId="0183B675" w14:textId="77777777" w:rsidR="004E4AC1" w:rsidRPr="008D352C" w:rsidRDefault="004E4AC1" w:rsidP="008C1FF8">
            <w:pPr>
              <w:widowControl w:val="0"/>
              <w:spacing w:after="120"/>
              <w:jc w:val="center"/>
              <w:rPr>
                <w:rFonts w:ascii="GHEA Grapalat" w:hAnsi="GHEA Grapalat"/>
                <w:sz w:val="20"/>
                <w:szCs w:val="20"/>
              </w:rPr>
            </w:pPr>
            <w:r w:rsidRPr="008D352C">
              <w:rPr>
                <w:rFonts w:ascii="GHEA Grapalat" w:hAnsi="GHEA Grapalat"/>
                <w:b/>
                <w:sz w:val="20"/>
                <w:szCs w:val="20"/>
              </w:rPr>
              <w:t>п/н</w:t>
            </w:r>
            <w:r w:rsidRPr="008D352C">
              <w:rPr>
                <w:rFonts w:ascii="GHEA Grapalat" w:hAnsi="GHEA Grapalat"/>
                <w:sz w:val="20"/>
                <w:szCs w:val="20"/>
              </w:rPr>
              <w:t xml:space="preserve"> </w:t>
            </w:r>
          </w:p>
        </w:tc>
        <w:tc>
          <w:tcPr>
            <w:tcW w:w="8926" w:type="dxa"/>
            <w:gridSpan w:val="4"/>
            <w:vAlign w:val="center"/>
          </w:tcPr>
          <w:p w14:paraId="34FB509D" w14:textId="77777777" w:rsidR="004E4AC1" w:rsidRPr="008D352C" w:rsidRDefault="004E4AC1" w:rsidP="008C1FF8">
            <w:pPr>
              <w:widowControl w:val="0"/>
              <w:spacing w:after="120"/>
              <w:jc w:val="center"/>
              <w:rPr>
                <w:rFonts w:ascii="GHEA Grapalat" w:hAnsi="GHEA Grapalat"/>
                <w:b/>
                <w:bCs/>
                <w:sz w:val="20"/>
                <w:szCs w:val="20"/>
              </w:rPr>
            </w:pPr>
            <w:r w:rsidRPr="008D352C">
              <w:rPr>
                <w:rFonts w:ascii="GHEA Grapalat" w:hAnsi="GHEA Grapalat"/>
                <w:b/>
                <w:sz w:val="20"/>
                <w:szCs w:val="20"/>
              </w:rPr>
              <w:t>Специалисты, включенные в состав основного персонала:</w:t>
            </w:r>
          </w:p>
        </w:tc>
      </w:tr>
      <w:tr w:rsidR="00D54B46" w:rsidRPr="008D352C" w14:paraId="367CB2B6" w14:textId="77777777" w:rsidTr="00D54B46">
        <w:trPr>
          <w:cantSplit/>
          <w:trHeight w:val="301"/>
        </w:trPr>
        <w:tc>
          <w:tcPr>
            <w:tcW w:w="817" w:type="dxa"/>
            <w:vMerge/>
            <w:vAlign w:val="center"/>
          </w:tcPr>
          <w:p w14:paraId="317FD91E"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имя, фамилия</w:t>
            </w:r>
          </w:p>
        </w:tc>
        <w:tc>
          <w:tcPr>
            <w:tcW w:w="1800" w:type="dxa"/>
            <w:vMerge w:val="restart"/>
            <w:vAlign w:val="center"/>
          </w:tcPr>
          <w:p w14:paraId="2A4C16B6" w14:textId="1416C93A"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Квалификация</w:t>
            </w:r>
            <w:r>
              <w:rPr>
                <w:rFonts w:ascii="GHEA Grapalat" w:hAnsi="GHEA Grapalat"/>
                <w:b/>
                <w:sz w:val="20"/>
                <w:szCs w:val="20"/>
              </w:rPr>
              <w:t xml:space="preserve"> </w:t>
            </w:r>
            <w:r w:rsidRPr="00D54B46">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трудовой опыт</w:t>
            </w:r>
          </w:p>
        </w:tc>
      </w:tr>
      <w:tr w:rsidR="00D54B46" w:rsidRPr="008D352C" w14:paraId="3EEA28B4" w14:textId="77777777" w:rsidTr="00D54B46">
        <w:trPr>
          <w:cantSplit/>
          <w:trHeight w:val="299"/>
        </w:trPr>
        <w:tc>
          <w:tcPr>
            <w:tcW w:w="817" w:type="dxa"/>
            <w:vMerge/>
            <w:vAlign w:val="center"/>
          </w:tcPr>
          <w:p w14:paraId="68E0B653"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8D352C"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8D352C"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период</w:t>
            </w:r>
          </w:p>
        </w:tc>
        <w:tc>
          <w:tcPr>
            <w:tcW w:w="3600" w:type="dxa"/>
            <w:vAlign w:val="center"/>
          </w:tcPr>
          <w:p w14:paraId="199E580B"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сфера деятельности и выполненная работа</w:t>
            </w:r>
          </w:p>
        </w:tc>
      </w:tr>
      <w:tr w:rsidR="00D54B46" w:rsidRPr="008D352C" w14:paraId="39532A1F" w14:textId="77777777" w:rsidTr="00D54B46">
        <w:trPr>
          <w:cantSplit/>
        </w:trPr>
        <w:tc>
          <w:tcPr>
            <w:tcW w:w="817" w:type="dxa"/>
          </w:tcPr>
          <w:p w14:paraId="38285FA7"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4D03F2A3" w14:textId="77777777" w:rsidTr="00D54B46">
        <w:trPr>
          <w:cantSplit/>
        </w:trPr>
        <w:tc>
          <w:tcPr>
            <w:tcW w:w="817" w:type="dxa"/>
          </w:tcPr>
          <w:p w14:paraId="4683B8B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592D1529" w14:textId="77777777" w:rsidTr="00D54B46">
        <w:trPr>
          <w:cantSplit/>
        </w:trPr>
        <w:tc>
          <w:tcPr>
            <w:tcW w:w="817" w:type="dxa"/>
          </w:tcPr>
          <w:p w14:paraId="2B8022E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8D352C" w:rsidRDefault="00D54B46" w:rsidP="008C1FF8">
            <w:pPr>
              <w:widowControl w:val="0"/>
              <w:spacing w:after="120"/>
              <w:jc w:val="center"/>
              <w:rPr>
                <w:rFonts w:ascii="GHEA Grapalat" w:hAnsi="GHEA Grapalat"/>
                <w:sz w:val="20"/>
                <w:szCs w:val="20"/>
              </w:rPr>
            </w:pPr>
          </w:p>
        </w:tc>
      </w:tr>
    </w:tbl>
    <w:p w14:paraId="3191AEDF" w14:textId="77777777" w:rsidR="004E4AC1" w:rsidRPr="008C1FF8"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Default="004E4AC1" w:rsidP="004E4AC1">
      <w:pPr>
        <w:jc w:val="both"/>
        <w:rPr>
          <w:rFonts w:ascii="GHEA Grapalat" w:hAnsi="GHEA Grapalat"/>
        </w:rPr>
      </w:pPr>
      <w:r w:rsidRPr="008C1FF8">
        <w:rPr>
          <w:rFonts w:ascii="GHEA Grapalat" w:hAnsi="GHEA Grapalat"/>
          <w:lang w:val="es-ES"/>
        </w:rPr>
        <w:t xml:space="preserve">       </w:t>
      </w:r>
      <w:r w:rsidRPr="008C1FF8">
        <w:rPr>
          <w:rFonts w:ascii="GHEA Grapalat" w:hAnsi="GHEA Grapalat"/>
        </w:rPr>
        <w:t>Прилагаются письменные согласия</w:t>
      </w:r>
      <w:r>
        <w:rPr>
          <w:rFonts w:ascii="GHEA Grapalat" w:hAnsi="GHEA Grapalat"/>
        </w:rPr>
        <w:t xml:space="preserve"> утвержденные</w:t>
      </w:r>
      <w:r w:rsidRPr="00BF4B06">
        <w:rPr>
          <w:rFonts w:ascii="GHEA Grapalat" w:hAnsi="GHEA Grapalat"/>
        </w:rPr>
        <w:t xml:space="preserve"> специалистами</w:t>
      </w:r>
      <w:r w:rsidRPr="008C1FF8">
        <w:rPr>
          <w:rFonts w:ascii="GHEA Grapalat" w:hAnsi="GHEA Grapalat"/>
        </w:rPr>
        <w:t>, указанны</w:t>
      </w:r>
      <w:r>
        <w:rPr>
          <w:rFonts w:ascii="GHEA Grapalat" w:hAnsi="GHEA Grapalat"/>
        </w:rPr>
        <w:t>ми</w:t>
      </w:r>
      <w:r w:rsidRPr="008C1FF8">
        <w:rPr>
          <w:rFonts w:ascii="GHEA Grapalat" w:hAnsi="GHEA Grapalat"/>
        </w:rPr>
        <w:t xml:space="preserve"> в настоящей информации, </w:t>
      </w:r>
      <w:r w:rsidRPr="008C1FF8">
        <w:rPr>
          <w:rStyle w:val="ezkurwreuab5ozgtqnkl"/>
          <w:rFonts w:ascii="GHEA Grapalat" w:hAnsi="GHEA Grapalat"/>
        </w:rPr>
        <w:t>о</w:t>
      </w:r>
      <w:r>
        <w:rPr>
          <w:rStyle w:val="ezkurwreuab5ozgtqnkl"/>
          <w:rFonts w:ascii="GHEA Grapalat" w:hAnsi="GHEA Grapalat"/>
        </w:rPr>
        <w:t>б их</w:t>
      </w:r>
      <w:r w:rsidRPr="008C1FF8">
        <w:rPr>
          <w:rStyle w:val="ezkurwreuab5ozgtqnkl"/>
          <w:rFonts w:ascii="GHEA Grapalat" w:hAnsi="GHEA Grapalat"/>
        </w:rPr>
        <w:t xml:space="preserve"> </w:t>
      </w:r>
      <w:r w:rsidRPr="009044F1">
        <w:rPr>
          <w:rFonts w:ascii="GHEA Grapalat" w:hAnsi="GHEA Grapalat"/>
        </w:rPr>
        <w:t>включении в выполняемые работы</w:t>
      </w:r>
      <w:r w:rsidRPr="008C1FF8">
        <w:rPr>
          <w:rFonts w:ascii="GHEA Grapalat" w:hAnsi="GHEA Grapalat"/>
        </w:rPr>
        <w:t>, а также документы, требуемые приглашением.</w:t>
      </w:r>
    </w:p>
    <w:p w14:paraId="20EC5166" w14:textId="77777777" w:rsidR="004E4AC1" w:rsidRDefault="004E4AC1" w:rsidP="004E4AC1">
      <w:pPr>
        <w:jc w:val="both"/>
        <w:rPr>
          <w:rFonts w:ascii="GHEA Grapalat" w:hAnsi="GHEA Grapalat"/>
        </w:rPr>
      </w:pPr>
    </w:p>
    <w:p w14:paraId="24FB833C" w14:textId="77777777" w:rsidR="004E4AC1" w:rsidRPr="00DD2B43" w:rsidRDefault="004E4AC1" w:rsidP="004E4A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FE64BB8" w14:textId="77777777" w:rsidR="004E4AC1" w:rsidRPr="00567D3B" w:rsidRDefault="004E4AC1" w:rsidP="004E4A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20F3B128" w14:textId="77777777" w:rsidR="004E4AC1" w:rsidRPr="008875C7" w:rsidRDefault="004E4AC1" w:rsidP="004E4AC1">
      <w:pPr>
        <w:widowControl w:val="0"/>
        <w:spacing w:after="160"/>
        <w:jc w:val="right"/>
        <w:rPr>
          <w:rFonts w:ascii="GHEA Grapalat" w:hAnsi="GHEA Grapalat"/>
        </w:rPr>
      </w:pPr>
    </w:p>
    <w:p w14:paraId="3FE000CE" w14:textId="77777777" w:rsidR="004E4AC1" w:rsidRPr="00D5443D" w:rsidRDefault="004E4AC1" w:rsidP="004E4AC1">
      <w:pPr>
        <w:widowControl w:val="0"/>
        <w:spacing w:after="160"/>
        <w:jc w:val="right"/>
        <w:rPr>
          <w:rFonts w:ascii="GHEA Grapalat" w:hAnsi="GHEA Grapalat"/>
        </w:rPr>
      </w:pPr>
      <w:r w:rsidRPr="009044F1">
        <w:rPr>
          <w:rFonts w:ascii="GHEA Grapalat" w:hAnsi="GHEA Grapalat"/>
        </w:rPr>
        <w:t>М. П.</w:t>
      </w:r>
    </w:p>
    <w:p w14:paraId="0F8BBE4C" w14:textId="77777777" w:rsidR="004E4AC1" w:rsidRDefault="004E4AC1" w:rsidP="004E4AC1">
      <w:pPr>
        <w:rPr>
          <w:rFonts w:ascii="GHEA Grapalat" w:hAnsi="GHEA Grapalat"/>
          <w:b/>
        </w:rPr>
      </w:pPr>
      <w:r>
        <w:rPr>
          <w:rFonts w:ascii="GHEA Grapalat" w:hAnsi="GHEA Grapalat"/>
          <w:b/>
        </w:rPr>
        <w:br w:type="page"/>
      </w:r>
    </w:p>
    <w:p w14:paraId="7F102CD1" w14:textId="77777777" w:rsidR="001E7EAA" w:rsidRPr="005F52BD" w:rsidRDefault="001E7EAA" w:rsidP="00DB6B33">
      <w:pPr>
        <w:jc w:val="right"/>
        <w:rPr>
          <w:rFonts w:ascii="GHEA Grapalat" w:hAnsi="GHEA Grapalat"/>
          <w:b/>
        </w:rPr>
      </w:pPr>
    </w:p>
    <w:p w14:paraId="642F6BE8" w14:textId="128AE599" w:rsidR="00DB6B33" w:rsidRDefault="00DB6B33" w:rsidP="00DB6B33">
      <w:pPr>
        <w:jc w:val="right"/>
        <w:rPr>
          <w:rFonts w:ascii="GHEA Grapalat" w:hAnsi="GHEA Grapalat"/>
          <w:b/>
        </w:rPr>
      </w:pPr>
      <w:r>
        <w:rPr>
          <w:rFonts w:ascii="GHEA Grapalat" w:hAnsi="GHEA Grapalat"/>
          <w:b/>
        </w:rPr>
        <w:t>Приложение 1.</w:t>
      </w:r>
      <w:r w:rsidR="00D54B46">
        <w:rPr>
          <w:rFonts w:ascii="GHEA Grapalat" w:hAnsi="GHEA Grapalat"/>
          <w:b/>
        </w:rPr>
        <w:t>2</w:t>
      </w:r>
      <w:r>
        <w:rPr>
          <w:rFonts w:ascii="GHEA Grapalat" w:hAnsi="GHEA Grapalat"/>
          <w:b/>
        </w:rPr>
        <w:t xml:space="preserve"> </w:t>
      </w:r>
    </w:p>
    <w:p w14:paraId="0A4B8178" w14:textId="77777777" w:rsidR="00DB6B33" w:rsidRPr="00FA6464" w:rsidRDefault="00DB6B33" w:rsidP="00DB6B33">
      <w:pPr>
        <w:jc w:val="right"/>
        <w:rPr>
          <w:rFonts w:ascii="GHEA Grapalat" w:hAnsi="GHEA Grapalat"/>
          <w:b/>
        </w:rPr>
      </w:pPr>
      <w:r w:rsidRPr="001439BD">
        <w:rPr>
          <w:rFonts w:ascii="GHEA Grapalat" w:hAnsi="GHEA Grapalat"/>
          <w:b/>
        </w:rPr>
        <w:t>к Приглашению на открытый конкурс</w:t>
      </w:r>
    </w:p>
    <w:p w14:paraId="0DB29870" w14:textId="7E3613D3" w:rsidR="00DB6B33" w:rsidRPr="009044F1"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C428A0">
        <w:rPr>
          <w:rFonts w:ascii="GHEA Grapalat" w:hAnsi="GHEA Grapalat"/>
          <w:b/>
          <w:i w:val="0"/>
          <w:sz w:val="24"/>
          <w:szCs w:val="24"/>
        </w:rPr>
        <w:t>ԵՔ-ԲՄԽԾՁԲ-</w:t>
      </w:r>
      <w:r w:rsidR="00DA6A5B">
        <w:rPr>
          <w:rFonts w:ascii="GHEA Grapalat" w:hAnsi="GHEA Grapalat"/>
          <w:b/>
          <w:i w:val="0"/>
          <w:sz w:val="24"/>
          <w:szCs w:val="24"/>
        </w:rPr>
        <w:t>26/26</w:t>
      </w:r>
    </w:p>
    <w:p w14:paraId="178EAAE0"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Default="00AC34B0" w:rsidP="00AC34B0">
      <w:pPr>
        <w:ind w:left="360" w:hanging="360"/>
        <w:jc w:val="center"/>
        <w:rPr>
          <w:rFonts w:ascii="GHEA Grapalat" w:hAnsi="GHEA Grapalat"/>
          <w:b/>
        </w:rPr>
      </w:pPr>
      <w:r>
        <w:rPr>
          <w:rFonts w:ascii="GHEA Grapalat" w:hAnsi="GHEA Grapalat"/>
          <w:b/>
        </w:rPr>
        <w:t>ФОРМА</w:t>
      </w:r>
    </w:p>
    <w:p w14:paraId="265EB748" w14:textId="77777777" w:rsidR="00AC34B0" w:rsidRPr="00C76978" w:rsidRDefault="00AC34B0" w:rsidP="00AC34B0">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1AA9F93D" w14:textId="77777777" w:rsidR="00AC34B0" w:rsidRPr="00ED3A13" w:rsidRDefault="00AC34B0" w:rsidP="00AC34B0">
      <w:pPr>
        <w:ind w:left="360" w:hanging="360"/>
        <w:jc w:val="center"/>
        <w:rPr>
          <w:rFonts w:ascii="GHEA Grapalat" w:eastAsia="GHEA Grapalat" w:hAnsi="GHEA Grapalat" w:cs="GHEA Grapalat"/>
          <w:b/>
        </w:rPr>
      </w:pPr>
    </w:p>
    <w:p w14:paraId="05CB467F" w14:textId="77777777" w:rsidR="00AC34B0" w:rsidRPr="00FD1EE4"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625C257D"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FD1EE4" w14:paraId="357E7884" w14:textId="77777777" w:rsidTr="00DF1F49">
        <w:tc>
          <w:tcPr>
            <w:tcW w:w="2836" w:type="dxa"/>
            <w:shd w:val="clear" w:color="auto" w:fill="D9E2F3"/>
            <w:vAlign w:val="center"/>
          </w:tcPr>
          <w:p w14:paraId="041724D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6EC622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1BE6014" w14:textId="77777777" w:rsidTr="00DF1F49">
        <w:tc>
          <w:tcPr>
            <w:tcW w:w="2836" w:type="dxa"/>
            <w:shd w:val="clear" w:color="auto" w:fill="D9E2F3"/>
            <w:vAlign w:val="center"/>
          </w:tcPr>
          <w:p w14:paraId="4FE22D9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E1CD00F" w14:textId="77777777" w:rsidTr="00DF1F49">
        <w:tc>
          <w:tcPr>
            <w:tcW w:w="2836" w:type="dxa"/>
            <w:shd w:val="clear" w:color="auto" w:fill="D9E2F3"/>
            <w:vAlign w:val="center"/>
          </w:tcPr>
          <w:p w14:paraId="2F78E38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C21EB6A" w14:textId="77777777" w:rsidTr="00DF1F49">
        <w:tc>
          <w:tcPr>
            <w:tcW w:w="2836" w:type="dxa"/>
            <w:shd w:val="clear" w:color="auto" w:fill="D9E2F3"/>
            <w:vAlign w:val="center"/>
          </w:tcPr>
          <w:p w14:paraId="2266ADC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FCB4F9" w14:textId="77777777" w:rsidTr="00DF1F49">
        <w:tc>
          <w:tcPr>
            <w:tcW w:w="2836" w:type="dxa"/>
            <w:shd w:val="clear" w:color="auto" w:fill="D9E2F3"/>
            <w:vAlign w:val="center"/>
          </w:tcPr>
          <w:p w14:paraId="7C51263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5033C44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94397C7" w14:textId="77777777" w:rsidTr="00DF1F49">
        <w:tc>
          <w:tcPr>
            <w:tcW w:w="2836" w:type="dxa"/>
            <w:shd w:val="clear" w:color="auto" w:fill="D9E2F3"/>
            <w:vAlign w:val="center"/>
          </w:tcPr>
          <w:p w14:paraId="35B7999C"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F8CD7E7" w14:textId="77777777" w:rsidR="00AC34B0" w:rsidRPr="00FD1EE4" w:rsidRDefault="00AC34B0" w:rsidP="00DF1F49">
            <w:pPr>
              <w:spacing w:before="240" w:after="240"/>
              <w:ind w:left="993" w:hanging="851"/>
              <w:rPr>
                <w:rFonts w:ascii="GHEA Grapalat" w:eastAsia="GHEA Grapalat" w:hAnsi="GHEA Grapalat" w:cs="GHEA Grapalat"/>
              </w:rPr>
            </w:pPr>
          </w:p>
        </w:tc>
      </w:tr>
      <w:tr w:rsidR="00AC34B0" w:rsidRPr="00FD1EE4" w14:paraId="2A05A6FA" w14:textId="77777777" w:rsidTr="00DF1F49">
        <w:tc>
          <w:tcPr>
            <w:tcW w:w="2836" w:type="dxa"/>
            <w:shd w:val="clear" w:color="auto" w:fill="D9E2F3"/>
            <w:vAlign w:val="center"/>
          </w:tcPr>
          <w:p w14:paraId="7122857B" w14:textId="77777777" w:rsidR="00AC34B0" w:rsidRPr="00FD1EE4"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FD1EE4"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EDF572A" w14:textId="77777777" w:rsidTr="00DF1F49">
        <w:tc>
          <w:tcPr>
            <w:tcW w:w="2835" w:type="dxa"/>
            <w:shd w:val="clear" w:color="auto" w:fill="D9E2F3"/>
            <w:vAlign w:val="center"/>
          </w:tcPr>
          <w:p w14:paraId="7550CD5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7E247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14EAD90" w14:textId="77777777" w:rsidTr="00DF1F49">
        <w:trPr>
          <w:trHeight w:val="1487"/>
        </w:trPr>
        <w:tc>
          <w:tcPr>
            <w:tcW w:w="2835" w:type="dxa"/>
            <w:shd w:val="clear" w:color="auto" w:fill="D9E2F3"/>
            <w:vAlign w:val="center"/>
          </w:tcPr>
          <w:p w14:paraId="591FE4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FD1EE4" w:rsidRDefault="00AC34B0" w:rsidP="00DF1F49">
            <w:pPr>
              <w:spacing w:before="240" w:after="240"/>
              <w:rPr>
                <w:rFonts w:ascii="GHEA Grapalat" w:eastAsia="GHEA Grapalat" w:hAnsi="GHEA Grapalat" w:cs="GHEA Grapalat"/>
              </w:rPr>
            </w:pPr>
          </w:p>
        </w:tc>
      </w:tr>
    </w:tbl>
    <w:p w14:paraId="12652B6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06972C58" w14:textId="77777777" w:rsidTr="00DF1F49">
        <w:tc>
          <w:tcPr>
            <w:tcW w:w="2835" w:type="dxa"/>
            <w:shd w:val="clear" w:color="auto" w:fill="D9E2F3"/>
            <w:vAlign w:val="center"/>
          </w:tcPr>
          <w:p w14:paraId="4E3FE4B1"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8CBF1E7" w14:textId="77777777" w:rsidTr="00DF1F49">
        <w:tc>
          <w:tcPr>
            <w:tcW w:w="2835" w:type="dxa"/>
            <w:shd w:val="clear" w:color="auto" w:fill="D9E2F3"/>
            <w:vAlign w:val="center"/>
          </w:tcPr>
          <w:p w14:paraId="708CD002"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310B2E5" w14:textId="77777777" w:rsidTr="00DF1F49">
        <w:tc>
          <w:tcPr>
            <w:tcW w:w="2835" w:type="dxa"/>
            <w:shd w:val="clear" w:color="auto" w:fill="D9E2F3"/>
            <w:vAlign w:val="center"/>
          </w:tcPr>
          <w:p w14:paraId="730C1F0E"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FD1EE4" w:rsidRDefault="00AC34B0" w:rsidP="00DF1F49">
            <w:pPr>
              <w:spacing w:before="240" w:after="240"/>
              <w:rPr>
                <w:rFonts w:ascii="GHEA Grapalat" w:eastAsia="GHEA Grapalat" w:hAnsi="GHEA Grapalat" w:cs="GHEA Grapalat"/>
              </w:rPr>
            </w:pPr>
          </w:p>
        </w:tc>
      </w:tr>
    </w:tbl>
    <w:p w14:paraId="02ABBA6F" w14:textId="77777777" w:rsidR="00AC34B0" w:rsidRPr="00FD1EE4" w:rsidRDefault="00AC34B0" w:rsidP="00AC34B0">
      <w:pPr>
        <w:rPr>
          <w:rFonts w:ascii="GHEA Grapalat" w:eastAsia="GHEA Grapalat" w:hAnsi="GHEA Grapalat" w:cs="GHEA Grapalat"/>
        </w:rPr>
      </w:pPr>
    </w:p>
    <w:p w14:paraId="111BF37E" w14:textId="77777777" w:rsidR="00AC34B0" w:rsidRPr="00FD1EE4" w:rsidRDefault="00AC34B0" w:rsidP="00AC34B0">
      <w:pPr>
        <w:rPr>
          <w:rFonts w:ascii="GHEA Grapalat" w:eastAsia="GHEA Grapalat" w:hAnsi="GHEA Grapalat" w:cs="GHEA Grapalat"/>
        </w:rPr>
      </w:pPr>
      <w:r w:rsidRPr="00FD1EE4">
        <w:rPr>
          <w:rFonts w:ascii="GHEA Grapalat" w:hAnsi="GHEA Grapalat"/>
        </w:rPr>
        <w:br w:type="page"/>
      </w:r>
    </w:p>
    <w:p w14:paraId="7858E0F8" w14:textId="77777777" w:rsidR="00AC34B0" w:rsidRPr="009A52BE"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04BB83C8" w14:textId="77777777" w:rsidR="00AC34B0" w:rsidRPr="004E2F96"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F970D71" w14:textId="77777777" w:rsidTr="00DF1F49">
        <w:tc>
          <w:tcPr>
            <w:tcW w:w="2835" w:type="dxa"/>
            <w:shd w:val="clear" w:color="auto" w:fill="D9E2F3"/>
            <w:vAlign w:val="center"/>
          </w:tcPr>
          <w:p w14:paraId="28BB428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32F4420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7EFFC3C" w14:textId="77777777" w:rsidTr="00DF1F49">
        <w:tc>
          <w:tcPr>
            <w:tcW w:w="2835" w:type="dxa"/>
            <w:shd w:val="clear" w:color="auto" w:fill="D9E2F3"/>
            <w:vAlign w:val="center"/>
          </w:tcPr>
          <w:p w14:paraId="40EB99A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29721081" w14:textId="77777777" w:rsidR="00AC34B0" w:rsidRPr="00FD1EE4" w:rsidRDefault="00AC34B0" w:rsidP="00DF1F49">
            <w:pPr>
              <w:spacing w:before="240" w:after="240"/>
              <w:rPr>
                <w:rFonts w:ascii="GHEA Grapalat" w:eastAsia="GHEA Grapalat" w:hAnsi="GHEA Grapalat" w:cs="GHEA Grapalat"/>
              </w:rPr>
            </w:pPr>
          </w:p>
        </w:tc>
      </w:tr>
    </w:tbl>
    <w:p w14:paraId="6CAC3554"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081E879" w14:textId="77777777" w:rsidTr="00DF1F49">
        <w:tc>
          <w:tcPr>
            <w:tcW w:w="2835" w:type="dxa"/>
            <w:shd w:val="clear" w:color="auto" w:fill="D9E2F3"/>
            <w:vAlign w:val="center"/>
          </w:tcPr>
          <w:p w14:paraId="2586C5D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E5F7E6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373394" w14:textId="77777777" w:rsidTr="00DF1F49">
        <w:tc>
          <w:tcPr>
            <w:tcW w:w="2835" w:type="dxa"/>
            <w:shd w:val="clear" w:color="auto" w:fill="D9E2F3"/>
            <w:vAlign w:val="center"/>
          </w:tcPr>
          <w:p w14:paraId="42C051B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70C62C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B9FCD4" w14:textId="77777777" w:rsidTr="00DF1F49">
        <w:tc>
          <w:tcPr>
            <w:tcW w:w="2835" w:type="dxa"/>
            <w:shd w:val="clear" w:color="auto" w:fill="D9E2F3"/>
            <w:vAlign w:val="center"/>
          </w:tcPr>
          <w:p w14:paraId="1DC29E3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6A42B0A" w14:textId="77777777" w:rsidTr="00DF1F49">
        <w:tc>
          <w:tcPr>
            <w:tcW w:w="2835" w:type="dxa"/>
            <w:shd w:val="clear" w:color="auto" w:fill="D9E2F3"/>
            <w:vAlign w:val="center"/>
          </w:tcPr>
          <w:p w14:paraId="662546C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16F1DA" w14:textId="77777777" w:rsidTr="00DF1F49">
        <w:tc>
          <w:tcPr>
            <w:tcW w:w="2835" w:type="dxa"/>
            <w:shd w:val="clear" w:color="auto" w:fill="D9E2F3"/>
            <w:vAlign w:val="center"/>
          </w:tcPr>
          <w:p w14:paraId="4314058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05A9C94" w14:textId="77777777" w:rsidTr="00DF1F49">
        <w:trPr>
          <w:trHeight w:val="1361"/>
        </w:trPr>
        <w:tc>
          <w:tcPr>
            <w:tcW w:w="2835" w:type="dxa"/>
            <w:shd w:val="clear" w:color="auto" w:fill="D9E2F3"/>
            <w:vAlign w:val="center"/>
          </w:tcPr>
          <w:p w14:paraId="754921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C8BBD2" w14:textId="77777777" w:rsidTr="00DF1F49">
        <w:tc>
          <w:tcPr>
            <w:tcW w:w="2835" w:type="dxa"/>
            <w:shd w:val="clear" w:color="auto" w:fill="D9E2F3"/>
            <w:vAlign w:val="center"/>
          </w:tcPr>
          <w:p w14:paraId="0F35D0E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FD1EE4" w:rsidRDefault="00AC34B0" w:rsidP="00DF1F49">
            <w:pPr>
              <w:spacing w:before="240" w:after="240"/>
              <w:rPr>
                <w:rFonts w:ascii="GHEA Grapalat" w:eastAsia="GHEA Grapalat" w:hAnsi="GHEA Grapalat" w:cs="GHEA Grapalat"/>
              </w:rPr>
            </w:pPr>
          </w:p>
        </w:tc>
      </w:tr>
    </w:tbl>
    <w:p w14:paraId="6CDA54E8" w14:textId="77777777" w:rsidR="00AC34B0" w:rsidRPr="00574FF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1A3DBE85" w14:textId="77777777" w:rsidTr="00DF1F49">
        <w:tc>
          <w:tcPr>
            <w:tcW w:w="2836" w:type="dxa"/>
            <w:shd w:val="clear" w:color="auto" w:fill="D9E2F3"/>
            <w:vAlign w:val="center"/>
          </w:tcPr>
          <w:p w14:paraId="0EF83E85" w14:textId="77777777" w:rsidR="00AC34B0" w:rsidRPr="00FD1EE4"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64834011"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678D9F" w14:textId="77777777" w:rsidTr="00DF1F49">
        <w:tc>
          <w:tcPr>
            <w:tcW w:w="2836" w:type="dxa"/>
            <w:shd w:val="clear" w:color="auto" w:fill="D9E2F3"/>
            <w:vAlign w:val="center"/>
          </w:tcPr>
          <w:p w14:paraId="4DC2AED6" w14:textId="77777777" w:rsidR="00AC34B0" w:rsidRPr="00FD1EE4"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40BA1C4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DB0BFC"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43B10D1D"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7A50F137" w14:textId="77777777" w:rsidR="00AC34B0" w:rsidRPr="00CB7DF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2C19B6DB" w14:textId="77777777" w:rsidTr="00DF1F49">
        <w:tc>
          <w:tcPr>
            <w:tcW w:w="2837" w:type="dxa"/>
            <w:shd w:val="clear" w:color="auto" w:fill="D9E2F3"/>
            <w:vAlign w:val="center"/>
          </w:tcPr>
          <w:p w14:paraId="33377EB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843362D" w14:textId="77777777" w:rsidTr="00DF1F49">
        <w:tc>
          <w:tcPr>
            <w:tcW w:w="2837" w:type="dxa"/>
            <w:shd w:val="clear" w:color="auto" w:fill="D9E2F3"/>
            <w:vAlign w:val="center"/>
          </w:tcPr>
          <w:p w14:paraId="7188BFA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262D70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4B5698" w14:textId="77777777" w:rsidTr="00DF1F49">
        <w:tc>
          <w:tcPr>
            <w:tcW w:w="2837" w:type="dxa"/>
            <w:shd w:val="clear" w:color="auto" w:fill="D9E2F3"/>
            <w:vAlign w:val="center"/>
          </w:tcPr>
          <w:p w14:paraId="0582203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6C1B670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807CF91" w14:textId="77777777" w:rsidTr="00DF1F49">
        <w:tc>
          <w:tcPr>
            <w:tcW w:w="2837" w:type="dxa"/>
            <w:shd w:val="clear" w:color="auto" w:fill="D9E2F3"/>
            <w:vAlign w:val="center"/>
          </w:tcPr>
          <w:p w14:paraId="4F45FF20"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B595CD8"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4BABB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5EB2D513"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24AF5E1" w14:textId="77777777" w:rsidTr="00DF1F49">
        <w:tc>
          <w:tcPr>
            <w:tcW w:w="2837" w:type="dxa"/>
            <w:shd w:val="clear" w:color="auto" w:fill="D9E2F3"/>
            <w:vAlign w:val="center"/>
          </w:tcPr>
          <w:p w14:paraId="0DA52D38" w14:textId="77777777" w:rsidR="00AC34B0" w:rsidRPr="00B047A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AA3A019" w14:textId="77777777" w:rsidTr="00DF1F49">
        <w:tc>
          <w:tcPr>
            <w:tcW w:w="2837" w:type="dxa"/>
            <w:shd w:val="clear" w:color="auto" w:fill="D9E2F3"/>
            <w:vAlign w:val="center"/>
          </w:tcPr>
          <w:p w14:paraId="20C7934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2368E847"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5F3B22F" w14:textId="77777777" w:rsidTr="00DF1F49">
        <w:tc>
          <w:tcPr>
            <w:tcW w:w="2837" w:type="dxa"/>
            <w:shd w:val="clear" w:color="auto" w:fill="D9E2F3"/>
            <w:vAlign w:val="center"/>
          </w:tcPr>
          <w:p w14:paraId="42418A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676417D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0B1D718" w14:textId="77777777" w:rsidTr="00DF1F49">
        <w:tc>
          <w:tcPr>
            <w:tcW w:w="2837" w:type="dxa"/>
            <w:shd w:val="clear" w:color="auto" w:fill="D9E2F3"/>
            <w:vAlign w:val="center"/>
          </w:tcPr>
          <w:p w14:paraId="71075A1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217F3D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2BF2E7C2"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6195707C" w14:textId="77777777" w:rsidR="00AC34B0" w:rsidRPr="00FD1EE4" w:rsidRDefault="00AC34B0" w:rsidP="00AC34B0">
      <w:pPr>
        <w:rPr>
          <w:rFonts w:ascii="GHEA Grapalat" w:eastAsia="GHEA Grapalat" w:hAnsi="GHEA Grapalat" w:cs="GHEA Grapalat"/>
          <w:b/>
        </w:rPr>
      </w:pPr>
      <w:r w:rsidRPr="00FD1EE4">
        <w:rPr>
          <w:rFonts w:ascii="GHEA Grapalat" w:hAnsi="GHEA Grapalat"/>
        </w:rPr>
        <w:br w:type="page"/>
      </w:r>
    </w:p>
    <w:p w14:paraId="3D092ACD"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23BBC793"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53F99EC4" w14:textId="77777777" w:rsidTr="00DF1F49">
        <w:tc>
          <w:tcPr>
            <w:tcW w:w="2836" w:type="dxa"/>
            <w:shd w:val="clear" w:color="auto" w:fill="D9E2F3"/>
            <w:vAlign w:val="center"/>
          </w:tcPr>
          <w:p w14:paraId="75E428B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4CFAFE4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C07A01" w14:textId="77777777" w:rsidTr="00DF1F49">
        <w:tc>
          <w:tcPr>
            <w:tcW w:w="2836" w:type="dxa"/>
            <w:shd w:val="clear" w:color="auto" w:fill="D9E2F3"/>
            <w:vAlign w:val="center"/>
          </w:tcPr>
          <w:p w14:paraId="2A4CAF2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5AE83ED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D737712" w14:textId="77777777" w:rsidTr="00DF1F49">
        <w:tc>
          <w:tcPr>
            <w:tcW w:w="2836" w:type="dxa"/>
            <w:shd w:val="clear" w:color="auto" w:fill="D9E2F3"/>
            <w:vAlign w:val="center"/>
          </w:tcPr>
          <w:p w14:paraId="65154A6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CD47402"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28D5AA3" w14:textId="77777777" w:rsidTr="00DF1F49">
        <w:tc>
          <w:tcPr>
            <w:tcW w:w="2836" w:type="dxa"/>
            <w:shd w:val="clear" w:color="auto" w:fill="D9E2F3"/>
            <w:vAlign w:val="center"/>
          </w:tcPr>
          <w:p w14:paraId="51ABE19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9FAB8B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72D1694" w14:textId="77777777" w:rsidTr="00DF1F49">
        <w:tc>
          <w:tcPr>
            <w:tcW w:w="2836" w:type="dxa"/>
            <w:shd w:val="clear" w:color="auto" w:fill="D9E2F3"/>
            <w:vAlign w:val="center"/>
          </w:tcPr>
          <w:p w14:paraId="73DAF95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329CDF3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BB07AFF" w14:textId="77777777" w:rsidTr="00DF1F49">
        <w:tc>
          <w:tcPr>
            <w:tcW w:w="2836" w:type="dxa"/>
            <w:shd w:val="clear" w:color="auto" w:fill="D9E2F3"/>
            <w:vAlign w:val="center"/>
          </w:tcPr>
          <w:p w14:paraId="27C8096E"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FD1EE4" w:rsidRDefault="00AC34B0" w:rsidP="00DF1F49">
            <w:pPr>
              <w:spacing w:before="240" w:after="240"/>
              <w:rPr>
                <w:rFonts w:ascii="GHEA Grapalat" w:eastAsia="GHEA Grapalat" w:hAnsi="GHEA Grapalat" w:cs="GHEA Grapalat"/>
              </w:rPr>
            </w:pPr>
          </w:p>
        </w:tc>
      </w:tr>
    </w:tbl>
    <w:p w14:paraId="6C6B69F7"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FD1EE4" w14:paraId="73DC1618" w14:textId="77777777" w:rsidTr="00DF1F49">
        <w:tc>
          <w:tcPr>
            <w:tcW w:w="2977" w:type="dxa"/>
            <w:shd w:val="clear" w:color="auto" w:fill="D9E2F3"/>
            <w:vAlign w:val="center"/>
          </w:tcPr>
          <w:p w14:paraId="6FCD272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2C632DA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A28FFD3" w14:textId="77777777" w:rsidTr="00DF1F49">
        <w:tc>
          <w:tcPr>
            <w:tcW w:w="2977" w:type="dxa"/>
            <w:shd w:val="clear" w:color="auto" w:fill="D9E2F3"/>
            <w:vAlign w:val="center"/>
          </w:tcPr>
          <w:p w14:paraId="5D48852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F62BB67" w14:textId="77777777" w:rsidTr="00DF1F49">
        <w:tc>
          <w:tcPr>
            <w:tcW w:w="2977" w:type="dxa"/>
            <w:shd w:val="clear" w:color="auto" w:fill="D9E2F3"/>
            <w:vAlign w:val="center"/>
          </w:tcPr>
          <w:p w14:paraId="21EB21F0" w14:textId="77777777" w:rsidR="00AC34B0" w:rsidRPr="00FD1EE4"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336A9B" w14:textId="77777777" w:rsidTr="00DF1F49">
        <w:tc>
          <w:tcPr>
            <w:tcW w:w="2977" w:type="dxa"/>
            <w:shd w:val="clear" w:color="auto" w:fill="D9E2F3"/>
            <w:vAlign w:val="center"/>
          </w:tcPr>
          <w:p w14:paraId="59BC267F" w14:textId="77777777" w:rsidR="00AC34B0" w:rsidRPr="00FD1EE4"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21F7127" w14:textId="77777777" w:rsidTr="00DF1F49">
        <w:tc>
          <w:tcPr>
            <w:tcW w:w="2977" w:type="dxa"/>
            <w:shd w:val="clear" w:color="auto" w:fill="D9E2F3"/>
            <w:vAlign w:val="center"/>
          </w:tcPr>
          <w:p w14:paraId="0B8DA4D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FD1EE4" w:rsidRDefault="00AC34B0" w:rsidP="00DF1F49">
            <w:pPr>
              <w:spacing w:before="240" w:after="240"/>
              <w:rPr>
                <w:rFonts w:ascii="GHEA Grapalat" w:eastAsia="GHEA Grapalat" w:hAnsi="GHEA Grapalat" w:cs="GHEA Grapalat"/>
              </w:rPr>
            </w:pPr>
          </w:p>
        </w:tc>
      </w:tr>
    </w:tbl>
    <w:p w14:paraId="2B44ABFA"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FD1EE4" w14:paraId="24ACF323" w14:textId="77777777" w:rsidTr="00DF1F49">
        <w:tc>
          <w:tcPr>
            <w:tcW w:w="2943" w:type="dxa"/>
            <w:shd w:val="clear" w:color="auto" w:fill="D9E2F3"/>
            <w:vAlign w:val="center"/>
          </w:tcPr>
          <w:p w14:paraId="0486624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3273EF3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62EA835" w14:textId="77777777" w:rsidTr="00DF1F49">
        <w:tc>
          <w:tcPr>
            <w:tcW w:w="2943" w:type="dxa"/>
            <w:shd w:val="clear" w:color="auto" w:fill="D9E2F3"/>
            <w:vAlign w:val="center"/>
          </w:tcPr>
          <w:p w14:paraId="19F85D9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682BD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9FA7B6" w14:textId="77777777" w:rsidTr="00DF1F49">
        <w:tc>
          <w:tcPr>
            <w:tcW w:w="2943" w:type="dxa"/>
            <w:shd w:val="clear" w:color="auto" w:fill="D9E2F3"/>
            <w:vAlign w:val="center"/>
          </w:tcPr>
          <w:p w14:paraId="76F7E41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56114AB" w14:textId="77777777" w:rsidTr="00DF1F49">
        <w:tc>
          <w:tcPr>
            <w:tcW w:w="2943" w:type="dxa"/>
            <w:shd w:val="clear" w:color="auto" w:fill="D9E2F3"/>
            <w:vAlign w:val="center"/>
          </w:tcPr>
          <w:p w14:paraId="2BF1ECC0" w14:textId="77777777" w:rsidR="00AC34B0" w:rsidRPr="00FD1EE4"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 xml:space="preserve">Название улицы, здание (дом), </w:t>
            </w:r>
            <w:r w:rsidRPr="00693B8E">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FD1EE4" w:rsidRDefault="00AC34B0" w:rsidP="00DF1F49">
            <w:pPr>
              <w:spacing w:before="240" w:after="240"/>
              <w:rPr>
                <w:rFonts w:ascii="GHEA Grapalat" w:eastAsia="GHEA Grapalat" w:hAnsi="GHEA Grapalat" w:cs="GHEA Grapalat"/>
              </w:rPr>
            </w:pPr>
          </w:p>
        </w:tc>
      </w:tr>
    </w:tbl>
    <w:p w14:paraId="0862B9C5"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FD1EE4" w14:paraId="0593960E" w14:textId="77777777" w:rsidTr="00DF1F49">
        <w:tc>
          <w:tcPr>
            <w:tcW w:w="2837" w:type="dxa"/>
            <w:shd w:val="clear" w:color="auto" w:fill="D9E2F3"/>
            <w:vAlign w:val="center"/>
          </w:tcPr>
          <w:p w14:paraId="4E7D5F4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3ABD272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4136CA0" w14:textId="77777777" w:rsidTr="00DF1F49">
        <w:tc>
          <w:tcPr>
            <w:tcW w:w="2837" w:type="dxa"/>
            <w:shd w:val="clear" w:color="auto" w:fill="D9E2F3"/>
            <w:vAlign w:val="center"/>
          </w:tcPr>
          <w:p w14:paraId="09F041E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611BD6F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71C6B3E" w14:textId="77777777" w:rsidTr="00DF1F49">
        <w:tc>
          <w:tcPr>
            <w:tcW w:w="2837" w:type="dxa"/>
            <w:shd w:val="clear" w:color="auto" w:fill="D9E2F3"/>
            <w:vAlign w:val="center"/>
          </w:tcPr>
          <w:p w14:paraId="783AD8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25D1862" w14:textId="77777777" w:rsidTr="00DF1F49">
        <w:tc>
          <w:tcPr>
            <w:tcW w:w="2837" w:type="dxa"/>
            <w:shd w:val="clear" w:color="auto" w:fill="D9E2F3"/>
            <w:vAlign w:val="center"/>
          </w:tcPr>
          <w:p w14:paraId="184B1E4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FD1EE4" w:rsidRDefault="00AC34B0" w:rsidP="00DF1F49">
            <w:pPr>
              <w:spacing w:before="240" w:after="240"/>
              <w:rPr>
                <w:rFonts w:ascii="GHEA Grapalat" w:eastAsia="GHEA Grapalat" w:hAnsi="GHEA Grapalat" w:cs="GHEA Grapalat"/>
              </w:rPr>
            </w:pPr>
          </w:p>
        </w:tc>
      </w:tr>
    </w:tbl>
    <w:p w14:paraId="087D40FF" w14:textId="77777777" w:rsidR="00AC34B0" w:rsidRPr="008C665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6C25E040" w14:textId="77777777" w:rsidTr="00DF1F49">
        <w:trPr>
          <w:trHeight w:val="924"/>
        </w:trPr>
        <w:tc>
          <w:tcPr>
            <w:tcW w:w="9016" w:type="dxa"/>
            <w:gridSpan w:val="2"/>
            <w:vAlign w:val="center"/>
          </w:tcPr>
          <w:p w14:paraId="48331E80"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B34CB6">
              <w:rPr>
                <w:rFonts w:ascii="GHEA Grapalat" w:eastAsia="GHEA Grapalat" w:hAnsi="GHEA Grapalat" w:cs="GHEA Grapalat"/>
                <w:lang w:val="hy-AM"/>
              </w:rPr>
              <w:t>а</w:t>
            </w:r>
            <w:r w:rsidR="00AC34B0">
              <w:rPr>
                <w:rFonts w:ascii="GHEA Grapalat" w:eastAsia="GHEA Grapalat" w:hAnsi="GHEA Grapalat" w:cs="GHEA Grapalat"/>
              </w:rPr>
              <w:t>.</w:t>
            </w:r>
            <w:r w:rsidR="00AC34B0" w:rsidRPr="00FD1EE4">
              <w:rPr>
                <w:rFonts w:ascii="GHEA Grapalat" w:eastAsia="GHEA Grapalat" w:hAnsi="GHEA Grapalat" w:cs="GHEA Grapalat"/>
              </w:rPr>
              <w:t xml:space="preserve"> </w:t>
            </w:r>
            <w:r w:rsidR="00AC34B0" w:rsidRPr="00C76DD8">
              <w:rPr>
                <w:rFonts w:ascii="GHEA Grapalat" w:eastAsia="GHEA Grapalat" w:hAnsi="GHEA Grapalat" w:cs="GHEA Grapalat"/>
              </w:rPr>
              <w:t xml:space="preserve">прямо или косвенно владеет 20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FD1EE4" w14:paraId="2ECEB4EC" w14:textId="77777777" w:rsidTr="00DF1F49">
        <w:trPr>
          <w:trHeight w:val="684"/>
        </w:trPr>
        <w:tc>
          <w:tcPr>
            <w:tcW w:w="4508" w:type="dxa"/>
            <w:shd w:val="clear" w:color="auto" w:fill="D9E2F3"/>
            <w:vAlign w:val="center"/>
          </w:tcPr>
          <w:p w14:paraId="0418E99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9631BCF" w14:textId="77777777" w:rsidTr="00DF1F49">
        <w:trPr>
          <w:trHeight w:val="1282"/>
        </w:trPr>
        <w:tc>
          <w:tcPr>
            <w:tcW w:w="4508" w:type="dxa"/>
            <w:shd w:val="clear" w:color="auto" w:fill="D9E2F3"/>
            <w:vAlign w:val="center"/>
          </w:tcPr>
          <w:p w14:paraId="4AFF8F2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4922FD8B" w14:textId="77777777" w:rsidR="00AC34B0" w:rsidRPr="006B364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E659071" w14:textId="77777777" w:rsidR="00AC34B0" w:rsidRPr="00F10C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0D98DB4" w14:textId="77777777" w:rsidTr="00DF1F49">
        <w:tc>
          <w:tcPr>
            <w:tcW w:w="9016" w:type="dxa"/>
            <w:gridSpan w:val="2"/>
            <w:vAlign w:val="center"/>
          </w:tcPr>
          <w:p w14:paraId="6A2ECF74"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6F16E4">
              <w:rPr>
                <w:rFonts w:ascii="GHEA Grapalat" w:eastAsia="GHEA Grapalat" w:hAnsi="GHEA Grapalat" w:cs="GHEA Grapalat"/>
                <w:lang w:val="hy-AM"/>
              </w:rPr>
              <w:t>б</w:t>
            </w:r>
            <w:r w:rsidR="00AC34B0" w:rsidRPr="006F16E4">
              <w:rPr>
                <w:rFonts w:eastAsia="Cambria Math"/>
              </w:rPr>
              <w:t>․</w:t>
            </w:r>
            <w:r w:rsidR="00AC34B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FD1EE4" w14:paraId="7886961E" w14:textId="77777777" w:rsidTr="00DF1F49">
        <w:tc>
          <w:tcPr>
            <w:tcW w:w="9016" w:type="dxa"/>
            <w:gridSpan w:val="2"/>
            <w:vAlign w:val="center"/>
          </w:tcPr>
          <w:p w14:paraId="551DEFD5"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801B2D">
              <w:rPr>
                <w:rFonts w:ascii="GHEA Grapalat" w:eastAsia="GHEA Grapalat" w:hAnsi="GHEA Grapalat" w:cs="GHEA Grapalat"/>
                <w:lang w:val="hy-AM"/>
              </w:rPr>
              <w:t>в</w:t>
            </w:r>
            <w:r w:rsidR="00AC34B0">
              <w:rPr>
                <w:rFonts w:ascii="GHEA Grapalat" w:eastAsia="GHEA Grapalat" w:hAnsi="GHEA Grapalat" w:cs="GHEA Grapalat"/>
              </w:rPr>
              <w:t>.</w:t>
            </w:r>
            <w:r w:rsidR="00AC34B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BA30D4">
              <w:rPr>
                <w:rFonts w:ascii="GHEA Grapalat" w:eastAsia="GHEA Grapalat" w:hAnsi="GHEA Grapalat" w:cs="GHEA Grapalat"/>
                <w:lang w:val="hy-AM"/>
              </w:rPr>
              <w:t>б</w:t>
            </w:r>
            <w:r w:rsidR="00AC34B0" w:rsidRPr="00BA30D4">
              <w:rPr>
                <w:rFonts w:ascii="GHEA Grapalat" w:eastAsia="GHEA Grapalat" w:hAnsi="GHEA Grapalat" w:cs="GHEA Grapalat"/>
              </w:rPr>
              <w:t>"</w:t>
            </w:r>
          </w:p>
        </w:tc>
      </w:tr>
    </w:tbl>
    <w:p w14:paraId="5E39F1A3" w14:textId="77777777" w:rsidR="00AC34B0" w:rsidRPr="00A5193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118EEEC3" w14:textId="77777777" w:rsidTr="00DF1F49">
        <w:trPr>
          <w:trHeight w:val="924"/>
        </w:trPr>
        <w:tc>
          <w:tcPr>
            <w:tcW w:w="9016" w:type="dxa"/>
            <w:gridSpan w:val="2"/>
            <w:vAlign w:val="center"/>
          </w:tcPr>
          <w:p w14:paraId="6FF7D40D"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C7B43">
              <w:rPr>
                <w:rFonts w:ascii="GHEA Grapalat" w:eastAsia="GHEA Grapalat" w:hAnsi="GHEA Grapalat" w:cs="GHEA Grapalat"/>
                <w:lang w:val="hy-AM"/>
              </w:rPr>
              <w:t>а</w:t>
            </w:r>
            <w:r w:rsidR="00AC34B0" w:rsidRPr="00FD1EE4">
              <w:rPr>
                <w:rFonts w:eastAsia="Cambria Math"/>
              </w:rPr>
              <w:t>․</w:t>
            </w:r>
            <w:r w:rsidR="00AC34B0" w:rsidRPr="00FD1EE4">
              <w:rPr>
                <w:rFonts w:ascii="GHEA Grapalat" w:eastAsia="Cambria Math" w:hAnsi="GHEA Grapalat" w:cs="Cambria Math"/>
              </w:rPr>
              <w:t xml:space="preserve"> </w:t>
            </w:r>
            <w:r w:rsidR="00AC34B0" w:rsidRPr="00BC0F3A">
              <w:rPr>
                <w:rFonts w:ascii="GHEA Grapalat" w:eastAsia="GHEA Grapalat" w:hAnsi="GHEA Grapalat" w:cs="GHEA Grapalat"/>
              </w:rPr>
              <w:t xml:space="preserve">прямо или косвенно владеет 10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w:t>
            </w:r>
            <w:r w:rsidR="00AC34B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w:t>
            </w:r>
            <w:r w:rsidR="00AC34B0" w:rsidRPr="00BC0F3A">
              <w:rPr>
                <w:rFonts w:ascii="GHEA Grapalat" w:eastAsia="GHEA Grapalat" w:hAnsi="GHEA Grapalat" w:cs="GHEA Grapalat"/>
              </w:rPr>
              <w:lastRenderedPageBreak/>
              <w:t>юридического лица</w:t>
            </w:r>
          </w:p>
        </w:tc>
      </w:tr>
      <w:tr w:rsidR="00AC34B0" w:rsidRPr="00FD1EE4" w14:paraId="7546E3E8" w14:textId="77777777" w:rsidTr="00DF1F49">
        <w:trPr>
          <w:trHeight w:val="684"/>
        </w:trPr>
        <w:tc>
          <w:tcPr>
            <w:tcW w:w="4508" w:type="dxa"/>
            <w:shd w:val="clear" w:color="auto" w:fill="D9E2F3"/>
            <w:vAlign w:val="center"/>
          </w:tcPr>
          <w:p w14:paraId="336A620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vAlign w:val="center"/>
          </w:tcPr>
          <w:p w14:paraId="133F0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4DA7189" w14:textId="77777777" w:rsidTr="00DF1F49">
        <w:trPr>
          <w:trHeight w:val="1282"/>
        </w:trPr>
        <w:tc>
          <w:tcPr>
            <w:tcW w:w="4508" w:type="dxa"/>
            <w:shd w:val="clear" w:color="auto" w:fill="D9E2F3"/>
            <w:vAlign w:val="center"/>
          </w:tcPr>
          <w:p w14:paraId="3BA22E5F"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57D9CC5A"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9816A5E"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29C5A2D" w14:textId="77777777" w:rsidTr="00DF1F49">
        <w:tc>
          <w:tcPr>
            <w:tcW w:w="9016" w:type="dxa"/>
            <w:gridSpan w:val="2"/>
            <w:vAlign w:val="center"/>
          </w:tcPr>
          <w:p w14:paraId="5B42895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D654B4">
              <w:rPr>
                <w:rFonts w:ascii="GHEA Grapalat" w:eastAsia="GHEA Grapalat" w:hAnsi="GHEA Grapalat" w:cs="GHEA Grapalat"/>
                <w:lang w:val="hy-AM"/>
              </w:rPr>
              <w:t>б</w:t>
            </w:r>
            <w:r w:rsidR="00AC34B0" w:rsidRPr="00D654B4">
              <w:rPr>
                <w:rFonts w:eastAsia="Cambria Math"/>
              </w:rPr>
              <w:t>․</w:t>
            </w:r>
            <w:r w:rsidR="00AC34B0" w:rsidRPr="00D654B4">
              <w:rPr>
                <w:rFonts w:ascii="GHEA Grapalat" w:eastAsia="Cambria Math" w:hAnsi="GHEA Grapalat" w:cs="Cambria Math"/>
              </w:rPr>
              <w:t xml:space="preserve"> </w:t>
            </w:r>
            <w:r w:rsidR="00AC34B0" w:rsidRPr="00D654B4">
              <w:rPr>
                <w:rFonts w:ascii="GHEA Grapalat" w:eastAsia="GHEA Grapalat" w:hAnsi="GHEA Grapalat" w:cs="GHEA Grapalat"/>
              </w:rPr>
              <w:t xml:space="preserve">имеет право назначать или </w:t>
            </w:r>
            <w:r w:rsidR="00AC34B0" w:rsidRPr="00D654B4">
              <w:rPr>
                <w:rFonts w:ascii="GHEA Grapalat" w:eastAsia="GHEA Grapalat" w:hAnsi="GHEA Grapalat" w:cs="GHEA Grapalat"/>
                <w:lang w:eastAsia="hy-AM"/>
              </w:rPr>
              <w:t>освобождать</w:t>
            </w:r>
            <w:r w:rsidR="00AC34B0" w:rsidRPr="00D654B4">
              <w:rPr>
                <w:rFonts w:ascii="GHEA Grapalat" w:eastAsia="GHEA Grapalat" w:hAnsi="GHEA Grapalat" w:cs="GHEA Grapalat"/>
              </w:rPr>
              <w:t xml:space="preserve"> большинство членов органов управления юридического лица</w:t>
            </w:r>
          </w:p>
        </w:tc>
      </w:tr>
      <w:tr w:rsidR="00AC34B0" w:rsidRPr="00FD1EE4" w14:paraId="18E31D0A" w14:textId="77777777" w:rsidTr="00DF1F49">
        <w:tc>
          <w:tcPr>
            <w:tcW w:w="9016" w:type="dxa"/>
            <w:gridSpan w:val="2"/>
            <w:vAlign w:val="center"/>
          </w:tcPr>
          <w:p w14:paraId="633C3C5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1104ED">
              <w:rPr>
                <w:rFonts w:ascii="GHEA Grapalat" w:eastAsia="GHEA Grapalat" w:hAnsi="GHEA Grapalat" w:cs="GHEA Grapalat"/>
                <w:lang w:val="hy-AM"/>
              </w:rPr>
              <w:t>в</w:t>
            </w:r>
            <w:r w:rsidR="00AC34B0" w:rsidRPr="00FD1EE4">
              <w:rPr>
                <w:rFonts w:eastAsia="Cambria Math"/>
              </w:rPr>
              <w:t>․</w:t>
            </w:r>
            <w:r w:rsidR="00AC34B0" w:rsidRPr="00FD1EE4">
              <w:rPr>
                <w:rFonts w:ascii="GHEA Grapalat" w:eastAsia="Cambria Math" w:hAnsi="GHEA Grapalat" w:cs="Cambria Math"/>
              </w:rPr>
              <w:t xml:space="preserve"> </w:t>
            </w:r>
            <w:r w:rsidR="00AC34B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FD1EE4" w14:paraId="63BA3906" w14:textId="77777777" w:rsidTr="00DF1F49">
        <w:tc>
          <w:tcPr>
            <w:tcW w:w="9016" w:type="dxa"/>
            <w:gridSpan w:val="2"/>
            <w:vAlign w:val="center"/>
          </w:tcPr>
          <w:p w14:paraId="5BDDB6C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839CB">
              <w:rPr>
                <w:rFonts w:ascii="GHEA Grapalat" w:eastAsia="GHEA Grapalat" w:hAnsi="GHEA Grapalat" w:cs="GHEA Grapalat"/>
                <w:lang w:val="hy-AM"/>
              </w:rPr>
              <w:t>г</w:t>
            </w:r>
            <w:r w:rsidR="00AC34B0" w:rsidRPr="00FD1EE4">
              <w:rPr>
                <w:rFonts w:eastAsia="Cambria Math"/>
              </w:rPr>
              <w:t>․</w:t>
            </w:r>
            <w:r w:rsidR="00AC34B0" w:rsidRPr="00FD1EE4">
              <w:rPr>
                <w:rFonts w:ascii="GHEA Grapalat" w:eastAsia="Cambria Math" w:hAnsi="GHEA Grapalat" w:cs="Cambria Math"/>
              </w:rPr>
              <w:t xml:space="preserve"> </w:t>
            </w:r>
            <w:r w:rsidR="00AC34B0" w:rsidRPr="00F84F06">
              <w:rPr>
                <w:rFonts w:ascii="GHEA Grapalat" w:eastAsia="GHEA Grapalat" w:hAnsi="GHEA Grapalat" w:cs="GHEA Grapalat"/>
              </w:rPr>
              <w:t xml:space="preserve">осуществляет реальный (фактический) контроль за юридическим лицом </w:t>
            </w:r>
            <w:r w:rsidR="00AC34B0">
              <w:rPr>
                <w:rFonts w:ascii="GHEA Grapalat" w:eastAsia="GHEA Grapalat" w:hAnsi="GHEA Grapalat" w:cs="GHEA Grapalat"/>
              </w:rPr>
              <w:t>иными</w:t>
            </w:r>
            <w:r w:rsidR="00AC34B0" w:rsidRPr="00F84F06">
              <w:rPr>
                <w:rFonts w:ascii="GHEA Grapalat" w:eastAsia="GHEA Grapalat" w:hAnsi="GHEA Grapalat" w:cs="GHEA Grapalat"/>
              </w:rPr>
              <w:t xml:space="preserve"> средствами</w:t>
            </w:r>
          </w:p>
        </w:tc>
      </w:tr>
      <w:tr w:rsidR="00AC34B0" w:rsidRPr="00FD1EE4" w14:paraId="4D6189C0" w14:textId="77777777" w:rsidTr="00DF1F49">
        <w:tc>
          <w:tcPr>
            <w:tcW w:w="9016" w:type="dxa"/>
            <w:gridSpan w:val="2"/>
            <w:vAlign w:val="center"/>
          </w:tcPr>
          <w:p w14:paraId="7A2A8C9E"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331D0E">
              <w:rPr>
                <w:rFonts w:ascii="GHEA Grapalat" w:eastAsia="GHEA Grapalat" w:hAnsi="GHEA Grapalat" w:cs="GHEA Grapalat"/>
                <w:lang w:val="hy-AM"/>
              </w:rPr>
              <w:t>д</w:t>
            </w:r>
            <w:r w:rsidR="00AC34B0" w:rsidRPr="00FD1EE4">
              <w:rPr>
                <w:rFonts w:eastAsia="Cambria Math"/>
              </w:rPr>
              <w:t>․</w:t>
            </w:r>
            <w:r w:rsidR="00AC34B0" w:rsidRPr="00FD1EE4">
              <w:rPr>
                <w:rFonts w:ascii="GHEA Grapalat" w:eastAsia="Cambria Math" w:hAnsi="GHEA Grapalat" w:cs="Cambria Math"/>
              </w:rPr>
              <w:t xml:space="preserve"> </w:t>
            </w:r>
            <w:r w:rsidR="00AC34B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C34B0" w:rsidRPr="00F36505">
              <w:rPr>
                <w:rFonts w:ascii="GHEA Grapalat" w:eastAsia="GHEA Grapalat" w:hAnsi="GHEA Grapalat" w:cs="GHEA Grapalat"/>
              </w:rPr>
              <w:t xml:space="preserve"> "а" - "г"</w:t>
            </w:r>
          </w:p>
        </w:tc>
      </w:tr>
    </w:tbl>
    <w:p w14:paraId="31EE6A6F"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0C209A5E" w14:textId="77777777" w:rsidTr="00DF1F49">
        <w:tc>
          <w:tcPr>
            <w:tcW w:w="2837" w:type="dxa"/>
            <w:shd w:val="clear" w:color="auto" w:fill="D9E2F3"/>
            <w:vAlign w:val="center"/>
          </w:tcPr>
          <w:p w14:paraId="2275FC71"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CFB6DE" w14:textId="77777777" w:rsidTr="00DF1F49">
        <w:tc>
          <w:tcPr>
            <w:tcW w:w="2837" w:type="dxa"/>
            <w:shd w:val="clear" w:color="auto" w:fill="D9E2F3"/>
            <w:vAlign w:val="center"/>
          </w:tcPr>
          <w:p w14:paraId="59CECDC1"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B23852"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Отдельно</w:t>
            </w:r>
          </w:p>
          <w:p w14:paraId="549B170A" w14:textId="77777777" w:rsidR="00AC34B0" w:rsidRPr="00FD1EE4"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558FC">
              <w:rPr>
                <w:rFonts w:ascii="GHEA Grapalat" w:eastAsia="GHEA Grapalat" w:hAnsi="GHEA Grapalat" w:cs="GHEA Grapalat"/>
              </w:rPr>
              <w:t>Совместно с аффилированными лицами</w:t>
            </w:r>
          </w:p>
        </w:tc>
      </w:tr>
      <w:tr w:rsidR="00AC34B0" w:rsidRPr="00FD1EE4" w14:paraId="6F3E404A" w14:textId="77777777" w:rsidTr="00DF1F49">
        <w:tc>
          <w:tcPr>
            <w:tcW w:w="2837" w:type="dxa"/>
            <w:shd w:val="clear" w:color="auto" w:fill="D9E2F3"/>
            <w:vAlign w:val="center"/>
          </w:tcPr>
          <w:p w14:paraId="27A7537E"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593AD161"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Да</w:t>
            </w:r>
          </w:p>
          <w:p w14:paraId="407F5074"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Нет</w:t>
            </w:r>
          </w:p>
        </w:tc>
      </w:tr>
    </w:tbl>
    <w:p w14:paraId="42354208"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A2BE9D5" w14:textId="77777777" w:rsidTr="00DF1F49">
        <w:tc>
          <w:tcPr>
            <w:tcW w:w="2837" w:type="dxa"/>
            <w:shd w:val="clear" w:color="auto" w:fill="D9E2F3"/>
            <w:vAlign w:val="center"/>
          </w:tcPr>
          <w:p w14:paraId="1032FD2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0F26A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73E03CE" w14:textId="77777777" w:rsidTr="00DF1F49">
        <w:tc>
          <w:tcPr>
            <w:tcW w:w="2837" w:type="dxa"/>
            <w:shd w:val="clear" w:color="auto" w:fill="D9E2F3"/>
            <w:vAlign w:val="center"/>
          </w:tcPr>
          <w:p w14:paraId="61B67B6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30A7FA67" w14:textId="77777777" w:rsidR="00AC34B0" w:rsidRPr="00FD1EE4" w:rsidRDefault="00AC34B0" w:rsidP="00DF1F49">
            <w:pPr>
              <w:spacing w:before="240" w:after="240"/>
              <w:rPr>
                <w:rFonts w:ascii="GHEA Grapalat" w:eastAsia="GHEA Grapalat" w:hAnsi="GHEA Grapalat" w:cs="GHEA Grapalat"/>
              </w:rPr>
            </w:pPr>
          </w:p>
        </w:tc>
      </w:tr>
    </w:tbl>
    <w:p w14:paraId="6124CD20" w14:textId="77777777" w:rsidR="00AC34B0" w:rsidRPr="00FD1EE4"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5BDE35EA"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76C7446C"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BFA2116" w14:textId="77777777" w:rsidTr="00DF1F49">
        <w:tc>
          <w:tcPr>
            <w:tcW w:w="2835" w:type="dxa"/>
            <w:shd w:val="clear" w:color="auto" w:fill="D9E2F3"/>
            <w:vAlign w:val="center"/>
          </w:tcPr>
          <w:p w14:paraId="5598CB1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1B3DB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C7B81D7" w14:textId="77777777" w:rsidTr="00DF1F49">
        <w:tc>
          <w:tcPr>
            <w:tcW w:w="2835" w:type="dxa"/>
            <w:shd w:val="clear" w:color="auto" w:fill="D9E2F3"/>
            <w:vAlign w:val="center"/>
          </w:tcPr>
          <w:p w14:paraId="55D42EA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D37EB7E" w14:textId="77777777" w:rsidTr="00DF1F49">
        <w:tc>
          <w:tcPr>
            <w:tcW w:w="2835" w:type="dxa"/>
            <w:shd w:val="clear" w:color="auto" w:fill="D9E2F3"/>
            <w:vAlign w:val="center"/>
          </w:tcPr>
          <w:p w14:paraId="7930D1C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98788A4" w14:textId="77777777" w:rsidTr="00DF1F49">
        <w:tc>
          <w:tcPr>
            <w:tcW w:w="2835" w:type="dxa"/>
            <w:shd w:val="clear" w:color="auto" w:fill="D9E2F3"/>
            <w:vAlign w:val="center"/>
          </w:tcPr>
          <w:p w14:paraId="3551F75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7ACB6B" w14:textId="77777777" w:rsidTr="00DF1F49">
        <w:tc>
          <w:tcPr>
            <w:tcW w:w="2835" w:type="dxa"/>
            <w:shd w:val="clear" w:color="auto" w:fill="D9E2F3"/>
            <w:vAlign w:val="center"/>
          </w:tcPr>
          <w:p w14:paraId="3F91D92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DCC2E63" w14:textId="77777777" w:rsidTr="00DF1F49">
        <w:tc>
          <w:tcPr>
            <w:tcW w:w="2835" w:type="dxa"/>
            <w:shd w:val="clear" w:color="auto" w:fill="D9E2F3"/>
            <w:vAlign w:val="center"/>
          </w:tcPr>
          <w:p w14:paraId="12DAA8D5"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E2C269B" w14:textId="77777777" w:rsidTr="00DF1F49">
        <w:tc>
          <w:tcPr>
            <w:tcW w:w="2835" w:type="dxa"/>
            <w:shd w:val="clear" w:color="auto" w:fill="D9E2F3"/>
            <w:vAlign w:val="center"/>
          </w:tcPr>
          <w:p w14:paraId="0D1C576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FD1EE4" w:rsidRDefault="00AC34B0" w:rsidP="00DF1F49">
            <w:pPr>
              <w:spacing w:before="240" w:after="240"/>
              <w:rPr>
                <w:rFonts w:ascii="GHEA Grapalat" w:eastAsia="GHEA Grapalat" w:hAnsi="GHEA Grapalat" w:cs="GHEA Grapalat"/>
              </w:rPr>
            </w:pPr>
          </w:p>
        </w:tc>
      </w:tr>
    </w:tbl>
    <w:p w14:paraId="5ED201B1"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2C63BB5" w14:textId="77777777" w:rsidTr="00DF1F49">
        <w:trPr>
          <w:trHeight w:val="853"/>
        </w:trPr>
        <w:tc>
          <w:tcPr>
            <w:tcW w:w="2835" w:type="dxa"/>
            <w:vMerge w:val="restart"/>
            <w:shd w:val="clear" w:color="auto" w:fill="D9E2F3"/>
            <w:vAlign w:val="center"/>
          </w:tcPr>
          <w:p w14:paraId="3997C708"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0EBB4EA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4EEFEFC" w14:textId="77777777" w:rsidTr="00DF1F49">
        <w:trPr>
          <w:trHeight w:val="850"/>
        </w:trPr>
        <w:tc>
          <w:tcPr>
            <w:tcW w:w="2835" w:type="dxa"/>
            <w:vMerge/>
            <w:shd w:val="clear" w:color="auto" w:fill="D9E2F3"/>
            <w:vAlign w:val="center"/>
          </w:tcPr>
          <w:p w14:paraId="49ED681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B799561" w14:textId="77777777" w:rsidTr="00DF1F49">
        <w:trPr>
          <w:trHeight w:val="850"/>
        </w:trPr>
        <w:tc>
          <w:tcPr>
            <w:tcW w:w="2835" w:type="dxa"/>
            <w:vMerge/>
            <w:shd w:val="clear" w:color="auto" w:fill="D9E2F3"/>
            <w:vAlign w:val="center"/>
          </w:tcPr>
          <w:p w14:paraId="7FB8D52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2DED53" w14:textId="77777777" w:rsidTr="00DF1F49">
        <w:trPr>
          <w:trHeight w:val="850"/>
        </w:trPr>
        <w:tc>
          <w:tcPr>
            <w:tcW w:w="2835" w:type="dxa"/>
            <w:vMerge/>
            <w:shd w:val="clear" w:color="auto" w:fill="D9E2F3"/>
            <w:vAlign w:val="center"/>
          </w:tcPr>
          <w:p w14:paraId="62647E1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F0C0300" w14:textId="77777777" w:rsidTr="00DF1F49">
        <w:trPr>
          <w:trHeight w:val="850"/>
        </w:trPr>
        <w:tc>
          <w:tcPr>
            <w:tcW w:w="2835" w:type="dxa"/>
            <w:vMerge/>
            <w:shd w:val="clear" w:color="auto" w:fill="D9E2F3"/>
            <w:vAlign w:val="center"/>
          </w:tcPr>
          <w:p w14:paraId="0DF65FC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FD1EE4" w:rsidRDefault="00AC34B0" w:rsidP="00DF1F49">
            <w:pPr>
              <w:spacing w:before="240" w:after="240"/>
              <w:rPr>
                <w:rFonts w:ascii="GHEA Grapalat" w:eastAsia="GHEA Grapalat" w:hAnsi="GHEA Grapalat" w:cs="GHEA Grapalat"/>
              </w:rPr>
            </w:pPr>
          </w:p>
        </w:tc>
      </w:tr>
    </w:tbl>
    <w:p w14:paraId="0ADC21D8" w14:textId="77777777" w:rsidR="00AC34B0"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111364C" w14:textId="77777777" w:rsidTr="00DF1F49">
        <w:tc>
          <w:tcPr>
            <w:tcW w:w="2835" w:type="dxa"/>
            <w:shd w:val="clear" w:color="auto" w:fill="D9E2F3"/>
            <w:vAlign w:val="center"/>
          </w:tcPr>
          <w:p w14:paraId="3A0B254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18652A" w14:textId="77777777" w:rsidTr="00DF1F49">
        <w:tc>
          <w:tcPr>
            <w:tcW w:w="2835" w:type="dxa"/>
            <w:shd w:val="clear" w:color="auto" w:fill="D9E2F3"/>
            <w:vAlign w:val="center"/>
          </w:tcPr>
          <w:p w14:paraId="1C5CF2C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4D9943B" w14:textId="77777777" w:rsidR="00AC34B0" w:rsidRPr="00FD1EE4" w:rsidRDefault="00AC34B0" w:rsidP="00DF1F49">
            <w:pPr>
              <w:spacing w:before="240" w:after="240"/>
              <w:rPr>
                <w:rFonts w:ascii="GHEA Grapalat" w:eastAsia="GHEA Grapalat" w:hAnsi="GHEA Grapalat" w:cs="GHEA Grapalat"/>
              </w:rPr>
            </w:pPr>
          </w:p>
        </w:tc>
      </w:tr>
    </w:tbl>
    <w:p w14:paraId="34EDCBE8"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21B46058" w14:textId="77777777" w:rsidR="00AC34B0" w:rsidRPr="00E86814"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FD1EE4" w14:paraId="10265684" w14:textId="77777777" w:rsidTr="00DF1F49">
        <w:tc>
          <w:tcPr>
            <w:tcW w:w="9016" w:type="dxa"/>
            <w:shd w:val="clear" w:color="auto" w:fill="DBE5F1" w:themeFill="accent1" w:themeFillTint="33"/>
          </w:tcPr>
          <w:p w14:paraId="1FE0DA60" w14:textId="77777777" w:rsidR="00AC34B0" w:rsidRPr="00FD1EE4" w:rsidRDefault="00AC34B0" w:rsidP="00DF1F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FD1EE4" w14:paraId="6E6FFADF" w14:textId="77777777" w:rsidTr="00DF1F49">
        <w:trPr>
          <w:trHeight w:val="10187"/>
        </w:trPr>
        <w:tc>
          <w:tcPr>
            <w:tcW w:w="9016" w:type="dxa"/>
          </w:tcPr>
          <w:p w14:paraId="29D1BDED" w14:textId="77777777" w:rsidR="00AC34B0" w:rsidRPr="00FD1EE4" w:rsidRDefault="00AC34B0" w:rsidP="00DF1F49">
            <w:pPr>
              <w:rPr>
                <w:rFonts w:ascii="GHEA Grapalat" w:eastAsia="GHEA Grapalat" w:hAnsi="GHEA Grapalat" w:cs="GHEA Grapalat"/>
                <w:b/>
                <w:color w:val="000000"/>
              </w:rPr>
            </w:pPr>
          </w:p>
        </w:tc>
      </w:tr>
    </w:tbl>
    <w:p w14:paraId="58F82BAE" w14:textId="77777777" w:rsidR="00AC34B0" w:rsidRPr="00FD1EE4"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Default="00AC34B0" w:rsidP="00AC34B0">
      <w:pPr>
        <w:rPr>
          <w:rFonts w:ascii="GHEA Grapalat" w:hAnsi="GHEA Grapalat"/>
          <w:b/>
        </w:rPr>
      </w:pPr>
    </w:p>
    <w:p w14:paraId="689D4D83" w14:textId="77777777" w:rsidR="00AC34B0" w:rsidRDefault="00AC34B0" w:rsidP="00AC34B0">
      <w:pPr>
        <w:rPr>
          <w:ins w:id="14" w:author="Inesa Kocharyan" w:date="2021-09-01T11:45:00Z"/>
          <w:rFonts w:ascii="GHEA Grapalat" w:hAnsi="GHEA Grapalat"/>
          <w:b/>
        </w:rPr>
      </w:pPr>
    </w:p>
    <w:p w14:paraId="75B3801D" w14:textId="77777777" w:rsidR="00AC34B0" w:rsidRDefault="00AC34B0" w:rsidP="00AC34B0">
      <w:pPr>
        <w:rPr>
          <w:rFonts w:ascii="GHEA Grapalat" w:hAnsi="GHEA Grapalat"/>
          <w:b/>
        </w:rPr>
      </w:pPr>
      <w:r>
        <w:rPr>
          <w:rFonts w:ascii="GHEA Grapalat" w:hAnsi="GHEA Grapalat"/>
          <w:b/>
        </w:rPr>
        <w:br w:type="page"/>
      </w:r>
    </w:p>
    <w:p w14:paraId="0246DD76" w14:textId="77777777" w:rsidR="00AC34B0" w:rsidRDefault="00AC34B0" w:rsidP="00AC34B0">
      <w:pPr>
        <w:spacing w:line="360" w:lineRule="auto"/>
        <w:contextualSpacing/>
        <w:jc w:val="center"/>
        <w:rPr>
          <w:rFonts w:ascii="GHEA Grapalat" w:hAnsi="GHEA Grapalat"/>
          <w:b/>
        </w:rPr>
      </w:pPr>
    </w:p>
    <w:p w14:paraId="73AAB455" w14:textId="77777777" w:rsidR="00AC34B0" w:rsidRPr="000306ED" w:rsidRDefault="00AC34B0" w:rsidP="00AC34B0">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76D5111F"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0306ED"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0306ED" w:rsidRDefault="00AC34B0" w:rsidP="00AC34B0">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0306ED"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0306ED"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624D039E" w14:textId="77777777" w:rsidR="00AC34B0" w:rsidRPr="000306ED"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0306ED" w:rsidRDefault="00AC34B0" w:rsidP="00AC34B0">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27FE54EA" w14:textId="77777777" w:rsidR="00AC34B0" w:rsidRPr="000306ED" w:rsidRDefault="00AC34B0" w:rsidP="00AC34B0">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0306ED" w:rsidRDefault="00AC34B0" w:rsidP="00AC34B0">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0306ED">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306ED">
        <w:rPr>
          <w:rFonts w:ascii="GHEA Grapalat" w:hAnsi="GHEA Grapalat"/>
          <w:lang w:val="hy-AM"/>
        </w:rPr>
        <w:lastRenderedPageBreak/>
        <w:t xml:space="preserve">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324019B9" w14:textId="77777777" w:rsidR="00AC34B0" w:rsidRPr="000306ED" w:rsidRDefault="00AC34B0" w:rsidP="00AC34B0">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6027A6C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6C35D3BB"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68088E57"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31F031F3"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612687DC"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1E36E12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3A698E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306ED">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3C2C15">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i/>
          <w:sz w:val="18"/>
          <w:szCs w:val="18"/>
        </w:rPr>
        <w:t>** Приложение 1.</w:t>
      </w:r>
      <w:r w:rsidR="00204930">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sidR="001E069E">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Default="00DB6B33">
      <w:pPr>
        <w:rPr>
          <w:rFonts w:ascii="GHEA Grapalat" w:hAnsi="GHEA Grapalat"/>
          <w:b/>
        </w:rPr>
      </w:pPr>
      <w:r>
        <w:rPr>
          <w:rFonts w:ascii="GHEA Grapalat" w:hAnsi="GHEA Grapalat"/>
          <w:b/>
        </w:rPr>
        <w:br w:type="page"/>
      </w:r>
    </w:p>
    <w:p w14:paraId="72DFAF61"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0A581ADF" w14:textId="4B0B179D"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C428A0">
        <w:rPr>
          <w:rFonts w:ascii="GHEA Grapalat" w:hAnsi="GHEA Grapalat"/>
          <w:b/>
          <w:sz w:val="24"/>
          <w:szCs w:val="24"/>
        </w:rPr>
        <w:t>ԵՔ-ԲՄԽԾՁԲ-</w:t>
      </w:r>
      <w:r w:rsidR="00DA6A5B">
        <w:rPr>
          <w:rFonts w:ascii="GHEA Grapalat" w:hAnsi="GHEA Grapalat"/>
          <w:b/>
          <w:sz w:val="24"/>
          <w:szCs w:val="24"/>
        </w:rPr>
        <w:t>26/26</w:t>
      </w:r>
    </w:p>
    <w:p w14:paraId="710B8F96" w14:textId="77777777" w:rsidR="00B2572B" w:rsidRPr="009044F1" w:rsidRDefault="00B2572B" w:rsidP="00B46D58">
      <w:pPr>
        <w:widowControl w:val="0"/>
        <w:spacing w:after="120"/>
        <w:ind w:firstLine="567"/>
        <w:jc w:val="center"/>
        <w:rPr>
          <w:rFonts w:ascii="GHEA Grapalat" w:hAnsi="GHEA Grapalat"/>
        </w:rPr>
      </w:pPr>
    </w:p>
    <w:p w14:paraId="63905EA2"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348B517B" w14:textId="77777777" w:rsidR="00B2572B" w:rsidRPr="009044F1" w:rsidRDefault="00B2572B" w:rsidP="00B46D58">
      <w:pPr>
        <w:widowControl w:val="0"/>
        <w:spacing w:after="120"/>
        <w:ind w:firstLine="567"/>
        <w:jc w:val="center"/>
        <w:rPr>
          <w:rFonts w:ascii="GHEA Grapalat" w:hAnsi="GHEA Grapalat"/>
        </w:rPr>
      </w:pPr>
    </w:p>
    <w:p w14:paraId="5FC1B359" w14:textId="228ECF76"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C428A0">
        <w:rPr>
          <w:rFonts w:ascii="GHEA Grapalat" w:hAnsi="GHEA Grapalat"/>
          <w:spacing w:val="-6"/>
        </w:rPr>
        <w:t>ԵՔ-ԲՄԽԾՁԲ-</w:t>
      </w:r>
      <w:r w:rsidR="00DA6A5B">
        <w:rPr>
          <w:rFonts w:ascii="GHEA Grapalat" w:hAnsi="GHEA Grapalat"/>
          <w:spacing w:val="-6"/>
        </w:rPr>
        <w:t>26/26</w:t>
      </w:r>
      <w:r w:rsidRPr="005744FC">
        <w:rPr>
          <w:rFonts w:ascii="GHEA Grapalat" w:hAnsi="GHEA Grapalat"/>
          <w:spacing w:val="-6"/>
        </w:rPr>
        <w:t>,</w:t>
      </w:r>
      <w:r w:rsidRPr="009044F1">
        <w:rPr>
          <w:rFonts w:ascii="GHEA Grapalat" w:hAnsi="GHEA Grapalat"/>
        </w:rPr>
        <w:t xml:space="preserve"> </w:t>
      </w:r>
    </w:p>
    <w:p w14:paraId="250A4B1B"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6F00242"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10936157"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010A0566"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649"/>
      </w:tblGrid>
      <w:tr w:rsidR="003D2166" w:rsidRPr="005744FC" w14:paraId="4AFB58A7" w14:textId="77777777" w:rsidTr="003D2166">
        <w:trPr>
          <w:trHeight w:val="916"/>
          <w:jc w:val="center"/>
        </w:trPr>
        <w:tc>
          <w:tcPr>
            <w:tcW w:w="1084" w:type="dxa"/>
            <w:tcBorders>
              <w:top w:val="single" w:sz="4" w:space="0" w:color="auto"/>
              <w:left w:val="single" w:sz="4" w:space="0" w:color="auto"/>
              <w:right w:val="single" w:sz="4" w:space="0" w:color="auto"/>
            </w:tcBorders>
            <w:vAlign w:val="center"/>
          </w:tcPr>
          <w:p w14:paraId="787DD5C5" w14:textId="77777777" w:rsidR="003D2166" w:rsidRPr="005744FC" w:rsidRDefault="003D2166"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0E7EDDDB" w14:textId="77777777" w:rsidR="003D2166" w:rsidRPr="00423B3F" w:rsidRDefault="003D2166"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14:paraId="3411E02B" w14:textId="77777777" w:rsidR="003D2166" w:rsidRPr="00503411" w:rsidRDefault="003D2166" w:rsidP="00B46D58">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CD1A1A5" w14:textId="77777777" w:rsidR="003D2166" w:rsidRPr="005744FC" w:rsidRDefault="003D2166" w:rsidP="00B46D58">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133107C" w14:textId="77777777" w:rsidR="00FD08EB" w:rsidRDefault="003D2166"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6"/>
              <w:t>**</w:t>
            </w:r>
          </w:p>
          <w:p w14:paraId="1F0C1AD9"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2E6EBA58"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68EF9A32"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2166" w:rsidRPr="005744FC" w14:paraId="0B8EF1FF" w14:textId="77777777" w:rsidTr="003D216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2784D0CB"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D4AB238"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5A3EA35" w14:textId="77777777" w:rsidR="003D2166" w:rsidRPr="005744FC" w:rsidRDefault="003D2166"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C5CC142" w14:textId="77777777" w:rsidR="003D2166" w:rsidRPr="009754BB" w:rsidRDefault="009754B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2D6EB7D3" w14:textId="77777777" w:rsidR="003D2166" w:rsidRPr="005744FC" w:rsidRDefault="009754BB" w:rsidP="009754BB">
            <w:pPr>
              <w:widowControl w:val="0"/>
              <w:jc w:val="center"/>
              <w:rPr>
                <w:rFonts w:ascii="GHEA Grapalat" w:hAnsi="GHEA Grapalat"/>
                <w:i/>
                <w:sz w:val="20"/>
                <w:szCs w:val="20"/>
              </w:rPr>
            </w:pPr>
            <w:r>
              <w:rPr>
                <w:rFonts w:ascii="GHEA Grapalat" w:hAnsi="GHEA Grapalat"/>
                <w:b/>
                <w:i/>
                <w:sz w:val="20"/>
                <w:szCs w:val="20"/>
                <w:lang w:val="en-US"/>
              </w:rPr>
              <w:t>5</w:t>
            </w:r>
            <w:r w:rsidR="003D2166" w:rsidRPr="005744FC">
              <w:rPr>
                <w:rFonts w:ascii="GHEA Grapalat" w:hAnsi="GHEA Grapalat"/>
                <w:b/>
                <w:i/>
                <w:sz w:val="20"/>
                <w:szCs w:val="20"/>
              </w:rPr>
              <w:t>=3+4</w:t>
            </w:r>
          </w:p>
        </w:tc>
      </w:tr>
      <w:tr w:rsidR="00DA6A5B" w:rsidRPr="005744FC" w14:paraId="3D762C76" w14:textId="7777777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5E67D09" w14:textId="77777777" w:rsidR="00DA6A5B" w:rsidRPr="005744FC" w:rsidRDefault="00DA6A5B" w:rsidP="00DA6A5B">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76577AFD" w14:textId="09F188D2" w:rsidR="00DA6A5B" w:rsidRPr="00DA6A5B" w:rsidRDefault="00DA6A5B" w:rsidP="00DA6A5B">
            <w:pPr>
              <w:widowControl w:val="0"/>
              <w:jc w:val="center"/>
              <w:rPr>
                <w:rFonts w:ascii="GHEA Grapalat" w:hAnsi="GHEA Grapalat"/>
              </w:rPr>
            </w:pPr>
            <w:r w:rsidRPr="00DA6A5B">
              <w:rPr>
                <w:rFonts w:ascii="GHEA Grapalat" w:hAnsi="GHEA Grapalat"/>
              </w:rPr>
              <w:t>Консультационные услуги по техническому контролю качества работ по выполнению текущих работ, требующих срочного решени</w:t>
            </w:r>
          </w:p>
        </w:tc>
        <w:tc>
          <w:tcPr>
            <w:tcW w:w="1701" w:type="dxa"/>
            <w:tcBorders>
              <w:top w:val="single" w:sz="4" w:space="0" w:color="auto"/>
              <w:left w:val="single" w:sz="4" w:space="0" w:color="auto"/>
              <w:bottom w:val="single" w:sz="4" w:space="0" w:color="auto"/>
              <w:right w:val="single" w:sz="4" w:space="0" w:color="auto"/>
            </w:tcBorders>
          </w:tcPr>
          <w:p w14:paraId="15162902" w14:textId="77777777" w:rsidR="00DA6A5B" w:rsidRPr="005744FC" w:rsidRDefault="00DA6A5B" w:rsidP="00DA6A5B">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E2FF730" w14:textId="77777777" w:rsidR="00DA6A5B" w:rsidRPr="005744FC" w:rsidRDefault="00DA6A5B" w:rsidP="00DA6A5B">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612AAE86" w14:textId="77777777" w:rsidR="00DA6A5B" w:rsidRPr="005744FC" w:rsidRDefault="00DA6A5B" w:rsidP="00DA6A5B">
            <w:pPr>
              <w:widowControl w:val="0"/>
              <w:jc w:val="center"/>
              <w:rPr>
                <w:rFonts w:ascii="GHEA Grapalat" w:hAnsi="GHEA Grapalat"/>
                <w:sz w:val="20"/>
                <w:szCs w:val="20"/>
              </w:rPr>
            </w:pPr>
          </w:p>
        </w:tc>
      </w:tr>
      <w:tr w:rsidR="00DA6A5B" w:rsidRPr="005744FC" w14:paraId="668164BD" w14:textId="7777777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79ADDB78" w14:textId="3E8512F1" w:rsidR="00DA6A5B" w:rsidRPr="005744FC" w:rsidRDefault="00DA6A5B" w:rsidP="00DA6A5B">
            <w:pPr>
              <w:widowControl w:val="0"/>
              <w:jc w:val="center"/>
              <w:rPr>
                <w:rFonts w:ascii="GHEA Grapalat" w:hAnsi="GHEA Grapalat"/>
                <w:b/>
                <w:sz w:val="20"/>
                <w:szCs w:val="20"/>
              </w:rPr>
            </w:pPr>
            <w:r>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1DC984F4" w14:textId="121A9065" w:rsidR="00DA6A5B" w:rsidRPr="00DA6A5B" w:rsidRDefault="00DA6A5B" w:rsidP="00DA6A5B">
            <w:pPr>
              <w:widowControl w:val="0"/>
              <w:jc w:val="center"/>
              <w:rPr>
                <w:rFonts w:ascii="GHEA Grapalat" w:hAnsi="GHEA Grapalat"/>
              </w:rPr>
            </w:pPr>
            <w:r w:rsidRPr="00DA6A5B">
              <w:rPr>
                <w:rFonts w:ascii="GHEA Grapalat" w:hAnsi="GHEA Grapalat"/>
              </w:rPr>
              <w:t xml:space="preserve">Консультационные услуги по техническому контролю качества работ по выполнению текущих </w:t>
            </w:r>
            <w:r w:rsidRPr="00DA6A5B">
              <w:rPr>
                <w:rFonts w:ascii="GHEA Grapalat" w:hAnsi="GHEA Grapalat"/>
              </w:rPr>
              <w:lastRenderedPageBreak/>
              <w:t>работ, требующих срочного решени</w:t>
            </w:r>
          </w:p>
        </w:tc>
        <w:tc>
          <w:tcPr>
            <w:tcW w:w="1701" w:type="dxa"/>
            <w:tcBorders>
              <w:top w:val="single" w:sz="4" w:space="0" w:color="auto"/>
              <w:left w:val="single" w:sz="4" w:space="0" w:color="auto"/>
              <w:bottom w:val="single" w:sz="4" w:space="0" w:color="auto"/>
              <w:right w:val="single" w:sz="4" w:space="0" w:color="auto"/>
            </w:tcBorders>
          </w:tcPr>
          <w:p w14:paraId="56FE4FF1" w14:textId="77777777" w:rsidR="00DA6A5B" w:rsidRPr="005744FC" w:rsidRDefault="00DA6A5B" w:rsidP="00DA6A5B">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754DBF71" w14:textId="77777777" w:rsidR="00DA6A5B" w:rsidRPr="005744FC" w:rsidRDefault="00DA6A5B" w:rsidP="00DA6A5B">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42B64BA9" w14:textId="77777777" w:rsidR="00DA6A5B" w:rsidRPr="005744FC" w:rsidRDefault="00DA6A5B" w:rsidP="00DA6A5B">
            <w:pPr>
              <w:widowControl w:val="0"/>
              <w:jc w:val="center"/>
              <w:rPr>
                <w:rFonts w:ascii="GHEA Grapalat" w:hAnsi="GHEA Grapalat"/>
                <w:sz w:val="20"/>
                <w:szCs w:val="20"/>
              </w:rPr>
            </w:pPr>
          </w:p>
        </w:tc>
      </w:tr>
      <w:tr w:rsidR="00DA6A5B" w:rsidRPr="005744FC" w14:paraId="5117398D" w14:textId="7777777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5E1C81AC" w14:textId="12348FDB" w:rsidR="00DA6A5B" w:rsidRPr="005744FC" w:rsidRDefault="00DA6A5B" w:rsidP="00DA6A5B">
            <w:pPr>
              <w:widowControl w:val="0"/>
              <w:jc w:val="center"/>
              <w:rPr>
                <w:rFonts w:ascii="GHEA Grapalat" w:hAnsi="GHEA Grapalat"/>
                <w:b/>
                <w:sz w:val="20"/>
                <w:szCs w:val="20"/>
              </w:rPr>
            </w:pPr>
            <w:r>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06A7826C" w14:textId="20223DB2" w:rsidR="00DA6A5B" w:rsidRPr="00DA6A5B" w:rsidRDefault="00DA6A5B" w:rsidP="00DA6A5B">
            <w:pPr>
              <w:widowControl w:val="0"/>
              <w:jc w:val="center"/>
              <w:rPr>
                <w:rFonts w:ascii="GHEA Grapalat" w:hAnsi="GHEA Grapalat"/>
              </w:rPr>
            </w:pPr>
            <w:r w:rsidRPr="00DA6A5B">
              <w:rPr>
                <w:rFonts w:ascii="GHEA Grapalat" w:hAnsi="GHEA Grapalat"/>
              </w:rPr>
              <w:t>Консультационные услуги по техническому контролю качества работ по выполнению текущих работ, требующих срочного решени</w:t>
            </w:r>
          </w:p>
        </w:tc>
        <w:tc>
          <w:tcPr>
            <w:tcW w:w="1701" w:type="dxa"/>
            <w:tcBorders>
              <w:top w:val="single" w:sz="4" w:space="0" w:color="auto"/>
              <w:left w:val="single" w:sz="4" w:space="0" w:color="auto"/>
              <w:bottom w:val="single" w:sz="4" w:space="0" w:color="auto"/>
              <w:right w:val="single" w:sz="4" w:space="0" w:color="auto"/>
            </w:tcBorders>
          </w:tcPr>
          <w:p w14:paraId="63432207" w14:textId="77777777" w:rsidR="00DA6A5B" w:rsidRPr="005744FC" w:rsidRDefault="00DA6A5B" w:rsidP="00DA6A5B">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217D5A9C" w14:textId="77777777" w:rsidR="00DA6A5B" w:rsidRPr="005744FC" w:rsidRDefault="00DA6A5B" w:rsidP="00DA6A5B">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6109D402" w14:textId="77777777" w:rsidR="00DA6A5B" w:rsidRPr="005744FC" w:rsidRDefault="00DA6A5B" w:rsidP="00DA6A5B">
            <w:pPr>
              <w:widowControl w:val="0"/>
              <w:jc w:val="center"/>
              <w:rPr>
                <w:rFonts w:ascii="GHEA Grapalat" w:hAnsi="GHEA Grapalat"/>
                <w:sz w:val="20"/>
                <w:szCs w:val="20"/>
              </w:rPr>
            </w:pPr>
          </w:p>
        </w:tc>
      </w:tr>
    </w:tbl>
    <w:p w14:paraId="6ECBAEF0"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703308A"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7069E1A4" w14:textId="77777777" w:rsidR="00DC619D" w:rsidRPr="00D3436F" w:rsidRDefault="00DC619D" w:rsidP="00B46D58">
      <w:pPr>
        <w:widowControl w:val="0"/>
        <w:spacing w:after="160"/>
        <w:jc w:val="both"/>
        <w:rPr>
          <w:rFonts w:ascii="GHEA Grapalat" w:hAnsi="GHEA Grapalat"/>
          <w:lang w:val="es-ES"/>
        </w:rPr>
      </w:pPr>
    </w:p>
    <w:p w14:paraId="290243AB"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56EAD0F6" w14:textId="77777777" w:rsidR="00B217BB" w:rsidRDefault="00B217BB" w:rsidP="00B46D58">
      <w:pPr>
        <w:rPr>
          <w:rFonts w:ascii="GHEA Grapalat" w:hAnsi="GHEA Grapalat"/>
          <w:b/>
        </w:rPr>
      </w:pPr>
      <w:r>
        <w:rPr>
          <w:rFonts w:ascii="GHEA Grapalat" w:hAnsi="GHEA Grapalat"/>
          <w:b/>
        </w:rPr>
        <w:br w:type="page"/>
      </w:r>
    </w:p>
    <w:p w14:paraId="3D6D696F" w14:textId="77777777" w:rsidR="001005B0" w:rsidRPr="00B138F3" w:rsidDel="00BC0BC4" w:rsidRDefault="001005B0" w:rsidP="00B46D58">
      <w:pPr>
        <w:widowControl w:val="0"/>
        <w:spacing w:after="160"/>
        <w:ind w:left="567" w:right="565"/>
        <w:jc w:val="center"/>
        <w:rPr>
          <w:del w:id="15" w:author="Inesa Kocharyan" w:date="2025-03-19T20:21:00Z"/>
          <w:rFonts w:ascii="GHEA Grapalat" w:hAnsi="GHEA Grapalat"/>
          <w:b/>
        </w:rPr>
      </w:pPr>
    </w:p>
    <w:p w14:paraId="29729B52"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2CBD6F7C" w14:textId="7E772B07"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C428A0">
        <w:rPr>
          <w:rFonts w:ascii="GHEA Grapalat" w:hAnsi="GHEA Grapalat"/>
          <w:b/>
          <w:sz w:val="24"/>
          <w:szCs w:val="24"/>
        </w:rPr>
        <w:t>ԵՔ-ԲՄԽԾՁԲ-</w:t>
      </w:r>
      <w:r w:rsidR="00DA6A5B">
        <w:rPr>
          <w:rFonts w:ascii="GHEA Grapalat" w:hAnsi="GHEA Grapalat"/>
          <w:b/>
          <w:sz w:val="24"/>
          <w:szCs w:val="24"/>
        </w:rPr>
        <w:t>26/26</w:t>
      </w:r>
    </w:p>
    <w:p w14:paraId="7A6AA197" w14:textId="77777777" w:rsidR="001005B0" w:rsidRPr="00B138F3" w:rsidRDefault="001005B0" w:rsidP="00B46D58">
      <w:pPr>
        <w:widowControl w:val="0"/>
        <w:spacing w:after="160"/>
        <w:ind w:left="567" w:right="565"/>
        <w:jc w:val="center"/>
        <w:rPr>
          <w:rFonts w:ascii="GHEA Grapalat" w:hAnsi="GHEA Grapalat"/>
          <w:b/>
        </w:rPr>
      </w:pPr>
    </w:p>
    <w:p w14:paraId="67C60AE0"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339C184E"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065D3584" w14:textId="77777777" w:rsidR="001005B0" w:rsidRPr="00B138F3" w:rsidRDefault="001005B0" w:rsidP="00B46D58">
      <w:pPr>
        <w:widowControl w:val="0"/>
        <w:spacing w:after="160"/>
        <w:ind w:left="567" w:right="565"/>
        <w:jc w:val="center"/>
        <w:rPr>
          <w:rFonts w:ascii="GHEA Grapalat" w:hAnsi="GHEA Grapalat"/>
          <w:b/>
        </w:rPr>
      </w:pPr>
    </w:p>
    <w:p w14:paraId="40DABFE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22FFD3B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4B68BC36"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0C094314"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5A5F197A"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0D61348A"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65295617"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7DD8A6E3"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7B87604D"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65E2BF9A"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46DD708E"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3833C9DC" w14:textId="32D4C641"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6B1A">
        <w:rPr>
          <w:rFonts w:ascii="GHEA Grapalat" w:eastAsiaTheme="minorHAnsi" w:hAnsi="GHEA Grapalat" w:cstheme="minorBidi"/>
        </w:rPr>
        <w:t>пяти</w:t>
      </w:r>
      <w:r w:rsidR="009D6B1A"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D54B46">
        <w:rPr>
          <w:rFonts w:ascii="GHEA Grapalat" w:eastAsiaTheme="minorHAnsi" w:hAnsi="GHEA Grapalat" w:cstheme="minorBidi"/>
          <w:b/>
          <w:bCs/>
          <w:u w:val="single"/>
        </w:rPr>
        <w:t>900015211429</w:t>
      </w:r>
      <w:r w:rsidR="005B3A59" w:rsidRPr="00B138F3">
        <w:rPr>
          <w:rFonts w:ascii="GHEA Grapalat" w:eastAsiaTheme="minorHAnsi" w:hAnsi="GHEA Grapalat" w:cstheme="minorBidi"/>
        </w:rPr>
        <w:t>______ бенефициара.</w:t>
      </w:r>
    </w:p>
    <w:p w14:paraId="35D3C1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7B69B6" w:rsidRPr="00942A65">
        <w:rPr>
          <w:rFonts w:ascii="GHEA Grapalat" w:eastAsiaTheme="minorHAnsi" w:hAnsi="GHEA Grapalat" w:cstheme="minorBidi"/>
        </w:rPr>
        <w:t>*</w:t>
      </w:r>
    </w:p>
    <w:p w14:paraId="17ACAD8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5688D64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200B3B" w:rsidRDefault="00ED3432" w:rsidP="00ED3432">
      <w:pPr>
        <w:pStyle w:val="NormalWeb"/>
        <w:shd w:val="clear" w:color="auto" w:fill="FFFFFF"/>
        <w:ind w:firstLine="374"/>
        <w:contextualSpacing/>
        <w:jc w:val="both"/>
        <w:rPr>
          <w:rFonts w:ascii="GHEA Grapalat" w:eastAsiaTheme="minorHAnsi" w:hAnsi="GHEA Grapalat" w:cstheme="minorBidi"/>
        </w:rPr>
      </w:pPr>
      <w:r w:rsidRPr="00200B3B">
        <w:rPr>
          <w:rFonts w:ascii="GHEA Grapalat" w:eastAsiaTheme="minorHAnsi" w:hAnsi="GHEA Grapalat" w:cstheme="minorBidi"/>
        </w:rPr>
        <w:t>5. Гарантия действует</w:t>
      </w:r>
      <w:r w:rsidR="009B3563">
        <w:rPr>
          <w:rFonts w:ascii="GHEA Grapalat" w:eastAsiaTheme="minorHAnsi" w:hAnsi="GHEA Grapalat" w:cstheme="minorBidi"/>
        </w:rPr>
        <w:t xml:space="preserve"> с момента выпуска и в силе  </w:t>
      </w:r>
      <w:r w:rsidRPr="00200B3B">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200B3B" w:rsidRDefault="009B3563" w:rsidP="00ED3432">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del w:id="16" w:author="Inesa Kocharyan" w:date="2023-07-07T10:08:00Z">
        <w:r w:rsidDel="00B61F90">
          <w:rPr>
            <w:rFonts w:ascii="GHEA Grapalat" w:eastAsiaTheme="minorHAnsi" w:hAnsi="GHEA Grapalat" w:cstheme="minorBidi"/>
            <w:sz w:val="18"/>
            <w:szCs w:val="18"/>
          </w:rPr>
          <w:delText xml:space="preserve"> </w:delText>
        </w:r>
      </w:del>
      <w:r>
        <w:rPr>
          <w:rFonts w:ascii="GHEA Grapalat" w:eastAsiaTheme="minorHAnsi" w:hAnsi="GHEA Grapalat" w:cstheme="minorBidi"/>
          <w:sz w:val="18"/>
          <w:szCs w:val="18"/>
        </w:rPr>
        <w:t xml:space="preserve"> </w:t>
      </w:r>
      <w:r w:rsidR="00ED3432" w:rsidRPr="00200B3B">
        <w:rPr>
          <w:rFonts w:ascii="GHEA Grapalat" w:eastAsiaTheme="minorHAnsi" w:hAnsi="GHEA Grapalat" w:cstheme="minorBidi"/>
          <w:sz w:val="18"/>
          <w:szCs w:val="18"/>
        </w:rPr>
        <w:t>номер заключаемого договара</w:t>
      </w:r>
    </w:p>
    <w:p w14:paraId="0221C51E" w14:textId="77777777" w:rsidR="00ED3432" w:rsidRPr="00200B3B" w:rsidRDefault="009B3563" w:rsidP="00ED3432">
      <w:pPr>
        <w:pStyle w:val="NormalWeb"/>
        <w:shd w:val="clear" w:color="auto" w:fill="FFFFFF"/>
        <w:contextualSpacing/>
        <w:jc w:val="both"/>
        <w:rPr>
          <w:rFonts w:ascii="GHEA Grapalat" w:eastAsiaTheme="minorHAnsi" w:hAnsi="GHEA Grapalat" w:cstheme="minorBidi"/>
          <w:lang w:val="hy-AM"/>
        </w:rPr>
      </w:pPr>
      <w:r w:rsidRPr="00200B3B">
        <w:rPr>
          <w:rFonts w:ascii="GHEA Grapalat" w:eastAsiaTheme="minorHAnsi" w:hAnsi="GHEA Grapalat" w:cstheme="minorBidi"/>
        </w:rPr>
        <w:t>принципало</w:t>
      </w:r>
      <w:r w:rsidR="00A16E60">
        <w:rPr>
          <w:rFonts w:ascii="GHEA Grapalat" w:eastAsiaTheme="minorHAnsi" w:hAnsi="GHEA Grapalat" w:cstheme="minorBidi"/>
        </w:rPr>
        <w:t xml:space="preserve">м </w:t>
      </w:r>
      <w:r w:rsidR="00ED3432" w:rsidRPr="00200B3B">
        <w:rPr>
          <w:rFonts w:ascii="GHEA Grapalat" w:eastAsiaTheme="minorHAnsi" w:hAnsi="GHEA Grapalat" w:cstheme="minorBidi"/>
        </w:rPr>
        <w:t xml:space="preserve">и  действует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в</w:t>
      </w:r>
      <w:r w:rsidR="00ED3432" w:rsidRPr="00200B3B">
        <w:rPr>
          <w:rFonts w:ascii="GHEA Grapalat" w:hAnsi="GHEA Grapalat"/>
        </w:rPr>
        <w:t>ключительно</w:t>
      </w:r>
      <w:r w:rsidR="00ED3432" w:rsidRPr="00200B3B">
        <w:rPr>
          <w:rFonts w:ascii="GHEA Grapalat" w:eastAsiaTheme="minorHAnsi" w:hAnsi="GHEA Grapalat" w:cstheme="minorBidi"/>
        </w:rPr>
        <w:t xml:space="preserve">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девяностого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рабочего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дня</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следующего за днем </w:t>
      </w:r>
    </w:p>
    <w:p w14:paraId="6493C864" w14:textId="77777777" w:rsidR="00ED3432" w:rsidRPr="00200B3B"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200B3B" w:rsidRDefault="00ED3432" w:rsidP="00ED3432">
      <w:pPr>
        <w:pStyle w:val="NormalWeb"/>
        <w:shd w:val="clear" w:color="auto" w:fill="FFFFFF"/>
        <w:contextualSpacing/>
        <w:jc w:val="center"/>
        <w:rPr>
          <w:rFonts w:eastAsiaTheme="minorHAnsi" w:cstheme="minorBidi"/>
        </w:rPr>
      </w:pPr>
      <w:r w:rsidRPr="00200B3B">
        <w:rPr>
          <w:rFonts w:ascii="GHEA Grapalat" w:eastAsiaTheme="minorHAnsi" w:hAnsi="GHEA Grapalat" w:cstheme="minorBidi"/>
          <w:lang w:val="hy-AM"/>
        </w:rPr>
        <w:t>--------------------------------------------------------</w:t>
      </w:r>
      <w:r w:rsidRPr="00200B3B">
        <w:rPr>
          <w:rFonts w:ascii="GHEA Grapalat" w:eastAsiaTheme="minorHAnsi" w:hAnsi="GHEA Grapalat" w:cstheme="minorBidi"/>
        </w:rPr>
        <w:t>------------------</w:t>
      </w:r>
      <w:r w:rsidRPr="00200B3B">
        <w:rPr>
          <w:rFonts w:ascii="GHEA Grapalat" w:eastAsiaTheme="minorHAnsi" w:hAnsi="GHEA Grapalat" w:cstheme="minorBidi"/>
          <w:lang w:val="hy-AM"/>
        </w:rPr>
        <w:t>----------------------</w:t>
      </w:r>
      <w:r w:rsidRPr="00200B3B">
        <w:rPr>
          <w:rFonts w:eastAsiaTheme="minorHAnsi" w:cstheme="minorBidi"/>
        </w:rPr>
        <w:t xml:space="preserve"> </w:t>
      </w:r>
      <w:r w:rsidRPr="00200B3B">
        <w:rPr>
          <w:rFonts w:eastAsiaTheme="minorHAnsi" w:cstheme="minorBidi"/>
          <w:lang w:val="hy-AM"/>
        </w:rPr>
        <w:t>.</w:t>
      </w:r>
      <w:r w:rsidRPr="00200B3B">
        <w:rPr>
          <w:rFonts w:eastAsiaTheme="minorHAnsi" w:cstheme="minorBidi"/>
        </w:rPr>
        <w:t xml:space="preserve">                    </w:t>
      </w:r>
      <w:r w:rsidRPr="00200B3B">
        <w:rPr>
          <w:rFonts w:ascii="GHEA Grapalat" w:hAnsi="GHEA Grapalat"/>
          <w:sz w:val="16"/>
          <w:szCs w:val="16"/>
        </w:rPr>
        <w:t>крайний   срок</w:t>
      </w:r>
      <w:r w:rsidRPr="00200B3B">
        <w:rPr>
          <w:rFonts w:ascii="GHEA Grapalat" w:eastAsiaTheme="minorHAnsi" w:hAnsi="GHEA Grapalat" w:cstheme="minorBidi"/>
          <w:sz w:val="16"/>
          <w:szCs w:val="16"/>
        </w:rPr>
        <w:t xml:space="preserve"> </w:t>
      </w:r>
      <w:r w:rsidR="00CF75C9" w:rsidRPr="00200B3B">
        <w:rPr>
          <w:rFonts w:ascii="GHEA Grapalat" w:eastAsiaTheme="minorHAnsi" w:hAnsi="GHEA Grapalat" w:cstheme="minorBidi"/>
          <w:sz w:val="16"/>
          <w:szCs w:val="16"/>
        </w:rPr>
        <w:t>оказания услуг</w:t>
      </w:r>
      <w:r w:rsidRPr="00200B3B">
        <w:rPr>
          <w:rFonts w:ascii="GHEA Grapalat" w:hAnsi="GHEA Grapalat"/>
          <w:sz w:val="16"/>
          <w:szCs w:val="16"/>
        </w:rPr>
        <w:t>, предусмотренный заключаемым договором, включая гарантийный срок</w:t>
      </w:r>
    </w:p>
    <w:p w14:paraId="6624A0ED" w14:textId="67268693" w:rsidR="00B61F90"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t>В день предоставления гарантии лицо</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выдающее гарантию</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с официального адреса</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электронной почты высылает воспроизведенный (отсканированный) с оригинала</w:t>
      </w:r>
      <w:r w:rsidR="00AF1572" w:rsidRPr="00200B3B">
        <w:rPr>
          <w:rFonts w:ascii="GHEA Grapalat" w:eastAsiaTheme="minorHAnsi" w:hAnsi="GHEA Grapalat" w:cstheme="minorBidi"/>
        </w:rPr>
        <w:t xml:space="preserve"> настоящей гарантии</w:t>
      </w:r>
      <w:r w:rsidRPr="00200B3B">
        <w:rPr>
          <w:rFonts w:ascii="GHEA Grapalat" w:eastAsiaTheme="minorHAnsi" w:hAnsi="GHEA Grapalat" w:cstheme="minorBidi"/>
        </w:rPr>
        <w:t xml:space="preserve"> вариант также на адрес электронной почты секретаря оценочной комиссии</w:t>
      </w:r>
      <w:r w:rsidR="00B61F90">
        <w:rPr>
          <w:rFonts w:ascii="GHEA Grapalat" w:eastAsiaTheme="minorHAnsi" w:hAnsi="GHEA Grapalat" w:cstheme="minorBidi"/>
        </w:rPr>
        <w:t xml:space="preserve"> </w:t>
      </w:r>
      <w:hyperlink r:id="rId9" w:history="1">
        <w:r w:rsidR="00CD0DEF">
          <w:rPr>
            <w:rFonts w:ascii="GHEA Grapalat" w:hAnsi="GHEA Grapalat"/>
            <w:color w:val="0000FF"/>
            <w:sz w:val="20"/>
            <w:szCs w:val="20"/>
            <w:u w:val="single"/>
            <w:lang w:val="hy-AM" w:eastAsia="en-US" w:bidi="ar-SA"/>
          </w:rPr>
          <w:t>anahit.amirkhanyan</w:t>
        </w:r>
        <w:r w:rsidR="00C428A0">
          <w:rPr>
            <w:rFonts w:ascii="GHEA Grapalat" w:hAnsi="GHEA Grapalat"/>
            <w:color w:val="0000FF"/>
            <w:sz w:val="20"/>
            <w:szCs w:val="20"/>
            <w:u w:val="single"/>
            <w:lang w:val="hy-AM" w:eastAsia="en-US" w:bidi="ar-SA"/>
          </w:rPr>
          <w:t>@yerevan.am</w:t>
        </w:r>
      </w:hyperlink>
      <w:r w:rsidRPr="00200B3B">
        <w:rPr>
          <w:rFonts w:ascii="GHEA Grapalat" w:eastAsiaTheme="minorHAnsi" w:hAnsi="GHEA Grapalat" w:cstheme="minorBidi"/>
        </w:rPr>
        <w:t xml:space="preserve"> </w:t>
      </w:r>
    </w:p>
    <w:p w14:paraId="263E825C" w14:textId="77777777" w:rsidR="00B61F90" w:rsidRDefault="00B61F90" w:rsidP="00ED3432">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471BCA3B" w14:textId="77777777" w:rsidR="00ED3432" w:rsidRPr="00BF38E7"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lastRenderedPageBreak/>
        <w:t xml:space="preserve">указанный </w:t>
      </w:r>
      <w:r w:rsidR="002461B3">
        <w:rPr>
          <w:rFonts w:ascii="GHEA Grapalat" w:eastAsiaTheme="minorHAnsi" w:hAnsi="GHEA Grapalat" w:cstheme="minorBidi"/>
        </w:rPr>
        <w:t>в приглашении к процедуре закуп</w:t>
      </w:r>
      <w:r w:rsidRPr="00200B3B">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B138F3"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9B89DCC" w14:textId="77777777"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A8A6C8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color w:val="auto"/>
          <w:sz w:val="20"/>
          <w:szCs w:val="20"/>
          <w:lang w:val="hy-AM"/>
        </w:rPr>
        <w:t>www.procurement.am</w:t>
      </w:r>
      <w:r>
        <w:fldChar w:fldCharType="end"/>
      </w:r>
      <w:r w:rsidRPr="00B138F3">
        <w:rPr>
          <w:rFonts w:ascii="GHEA Grapalat" w:eastAsiaTheme="minorHAnsi" w:hAnsi="GHEA Grapalat" w:cstheme="minorBidi"/>
        </w:rPr>
        <w:t xml:space="preserve"> .</w:t>
      </w:r>
    </w:p>
    <w:p w14:paraId="3D2B056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C76631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8CBBD4E"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5B2A0BE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B138F3" w:rsidRDefault="001005B0" w:rsidP="00B46D58">
      <w:pPr>
        <w:widowControl w:val="0"/>
        <w:spacing w:after="160"/>
        <w:ind w:left="567" w:right="565"/>
        <w:jc w:val="center"/>
        <w:rPr>
          <w:rFonts w:ascii="GHEA Grapalat" w:hAnsi="GHEA Grapalat"/>
          <w:b/>
        </w:rPr>
      </w:pPr>
    </w:p>
    <w:p w14:paraId="1FDE394F" w14:textId="77777777" w:rsidR="001005B0" w:rsidRPr="00B138F3" w:rsidRDefault="001005B0" w:rsidP="00B46D58">
      <w:pPr>
        <w:widowControl w:val="0"/>
        <w:spacing w:after="160"/>
        <w:ind w:left="567" w:right="565"/>
        <w:jc w:val="center"/>
        <w:rPr>
          <w:rFonts w:ascii="GHEA Grapalat" w:hAnsi="GHEA Grapalat"/>
          <w:b/>
        </w:rPr>
      </w:pPr>
    </w:p>
    <w:p w14:paraId="2B493BF4" w14:textId="77777777" w:rsidR="00E15A1C" w:rsidRDefault="00E15A1C" w:rsidP="000A214C">
      <w:pPr>
        <w:widowControl w:val="0"/>
        <w:spacing w:after="160"/>
        <w:jc w:val="right"/>
        <w:rPr>
          <w:rFonts w:ascii="GHEA Grapalat" w:hAnsi="GHEA Grapalat"/>
          <w:i/>
        </w:rPr>
      </w:pPr>
    </w:p>
    <w:p w14:paraId="338DD895" w14:textId="77777777" w:rsidR="00E15A1C" w:rsidRDefault="00E15A1C" w:rsidP="000A214C">
      <w:pPr>
        <w:widowControl w:val="0"/>
        <w:spacing w:after="160"/>
        <w:jc w:val="right"/>
        <w:rPr>
          <w:rFonts w:ascii="GHEA Grapalat" w:hAnsi="GHEA Grapalat"/>
          <w:i/>
        </w:rPr>
      </w:pPr>
    </w:p>
    <w:p w14:paraId="63BA96E8" w14:textId="77777777" w:rsidR="00E15A1C" w:rsidRDefault="00E15A1C" w:rsidP="000A214C">
      <w:pPr>
        <w:widowControl w:val="0"/>
        <w:spacing w:after="160"/>
        <w:jc w:val="right"/>
        <w:rPr>
          <w:rFonts w:ascii="GHEA Grapalat" w:hAnsi="GHEA Grapalat"/>
          <w:i/>
        </w:rPr>
      </w:pPr>
    </w:p>
    <w:p w14:paraId="083C26C4" w14:textId="77777777" w:rsidR="00E15A1C" w:rsidRDefault="00E15A1C" w:rsidP="000A214C">
      <w:pPr>
        <w:widowControl w:val="0"/>
        <w:spacing w:after="160"/>
        <w:jc w:val="right"/>
        <w:rPr>
          <w:rFonts w:ascii="GHEA Grapalat" w:hAnsi="GHEA Grapalat"/>
          <w:i/>
        </w:rPr>
      </w:pPr>
    </w:p>
    <w:p w14:paraId="06A7D093" w14:textId="77777777" w:rsidR="00E15A1C" w:rsidRDefault="00E15A1C" w:rsidP="000A214C">
      <w:pPr>
        <w:widowControl w:val="0"/>
        <w:spacing w:after="160"/>
        <w:jc w:val="right"/>
        <w:rPr>
          <w:rFonts w:ascii="GHEA Grapalat" w:hAnsi="GHEA Grapalat"/>
          <w:i/>
        </w:rPr>
      </w:pPr>
    </w:p>
    <w:p w14:paraId="4F19C904" w14:textId="339FCED1" w:rsidR="002B4525" w:rsidRDefault="005F68FA" w:rsidP="000E2500">
      <w:pPr>
        <w:jc w:val="right"/>
        <w:rPr>
          <w:rFonts w:ascii="GHEA Grapalat" w:hAnsi="GHEA Grapalat"/>
          <w:b/>
        </w:rPr>
      </w:pPr>
      <w:r>
        <w:rPr>
          <w:rFonts w:ascii="GHEA Grapalat" w:hAnsi="GHEA Grapalat"/>
          <w:i/>
        </w:rPr>
        <w:br w:type="page"/>
      </w:r>
      <w:r w:rsidR="002B4525" w:rsidRPr="00AD29CE">
        <w:rPr>
          <w:rFonts w:ascii="GHEA Grapalat" w:hAnsi="GHEA Grapalat"/>
          <w:b/>
        </w:rPr>
        <w:lastRenderedPageBreak/>
        <w:t xml:space="preserve"> </w:t>
      </w:r>
    </w:p>
    <w:p w14:paraId="0CFDC0E6" w14:textId="77777777" w:rsidR="002B4525" w:rsidRDefault="002B4525" w:rsidP="00D54B46">
      <w:pPr>
        <w:jc w:val="right"/>
        <w:rPr>
          <w:rFonts w:ascii="GHEA Grapalat" w:hAnsi="GHEA Grapalat"/>
          <w:b/>
        </w:rPr>
      </w:pPr>
    </w:p>
    <w:p w14:paraId="449C1B4C" w14:textId="2B418E53" w:rsidR="003B2F27" w:rsidRPr="006F1605" w:rsidRDefault="003B2F27" w:rsidP="00D54B46">
      <w:pPr>
        <w:jc w:val="right"/>
        <w:rPr>
          <w:rFonts w:ascii="GHEA Grapalat" w:hAnsi="GHEA Grapalat" w:cs="Sylfaen"/>
          <w:b/>
        </w:rPr>
      </w:pPr>
      <w:r w:rsidRPr="00AD29CE">
        <w:rPr>
          <w:rFonts w:ascii="GHEA Grapalat" w:hAnsi="GHEA Grapalat"/>
          <w:b/>
        </w:rPr>
        <w:t xml:space="preserve">Приложение № </w:t>
      </w:r>
      <w:r w:rsidR="00B337B0" w:rsidRPr="006F1605">
        <w:rPr>
          <w:rFonts w:ascii="GHEA Grapalat" w:hAnsi="GHEA Grapalat"/>
          <w:b/>
        </w:rPr>
        <w:t>6</w:t>
      </w:r>
    </w:p>
    <w:p w14:paraId="33D00B7A" w14:textId="5F309D95" w:rsidR="003B2F27" w:rsidRDefault="003B2F27" w:rsidP="0093175C">
      <w:pPr>
        <w:pStyle w:val="BodyTextIndent3"/>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к Приглашению на открытый конкурс</w:t>
      </w:r>
      <w:r w:rsidRPr="00C95D0C">
        <w:rPr>
          <w:rFonts w:ascii="GHEA Grapalat" w:hAnsi="GHEA Grapalat" w:cs="Sylfaen"/>
          <w:b/>
          <w:sz w:val="24"/>
          <w:szCs w:val="24"/>
        </w:rPr>
        <w:br/>
      </w:r>
      <w:r>
        <w:rPr>
          <w:rFonts w:ascii="GHEA Grapalat" w:hAnsi="GHEA Grapalat"/>
          <w:b/>
          <w:sz w:val="24"/>
          <w:szCs w:val="24"/>
        </w:rPr>
        <w:t xml:space="preserve">под кодом </w:t>
      </w:r>
      <w:r w:rsidR="00C428A0">
        <w:rPr>
          <w:rFonts w:ascii="GHEA Grapalat" w:hAnsi="GHEA Grapalat"/>
          <w:b/>
          <w:sz w:val="24"/>
          <w:szCs w:val="24"/>
        </w:rPr>
        <w:t>ԵՔ-ԲՄԽԾՁԲ-</w:t>
      </w:r>
      <w:r w:rsidR="00DA6A5B">
        <w:rPr>
          <w:rFonts w:ascii="GHEA Grapalat" w:hAnsi="GHEA Grapalat"/>
          <w:b/>
          <w:sz w:val="24"/>
          <w:szCs w:val="24"/>
        </w:rPr>
        <w:t>26/26</w:t>
      </w:r>
    </w:p>
    <w:p w14:paraId="61AC1F60"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936B04" w:rsidRDefault="00D54B46" w:rsidP="00D54B46">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ЗАКУПКИ </w:t>
      </w:r>
      <w:r w:rsidRPr="00936B04">
        <w:rPr>
          <w:rFonts w:ascii="GHEA Grapalat" w:hAnsi="GHEA Grapalat"/>
          <w:b/>
        </w:rPr>
        <w:br/>
        <w:t xml:space="preserve">НА ПРЕДОСТАВЛЕНИЕ </w:t>
      </w:r>
      <w:r>
        <w:rPr>
          <w:rFonts w:ascii="GHEA Grapalat" w:hAnsi="GHEA Grapalat"/>
          <w:b/>
        </w:rPr>
        <w:t>УСЛУГ</w:t>
      </w:r>
      <w:r w:rsidRPr="00936B04">
        <w:rPr>
          <w:rFonts w:ascii="GHEA Grapalat" w:hAnsi="GHEA Grapalat"/>
          <w:b/>
        </w:rPr>
        <w:t xml:space="preserve"> </w:t>
      </w:r>
    </w:p>
    <w:p w14:paraId="5123A10C" w14:textId="77777777" w:rsidR="00D54B46" w:rsidRPr="00A10586" w:rsidRDefault="00D54B46" w:rsidP="00D54B46">
      <w:pPr>
        <w:widowControl w:val="0"/>
        <w:spacing w:after="160" w:line="360" w:lineRule="auto"/>
        <w:jc w:val="center"/>
        <w:rPr>
          <w:rFonts w:ascii="GHEA Grapalat" w:hAnsi="GHEA Grapalat"/>
          <w:b/>
        </w:rPr>
      </w:pPr>
      <w:r w:rsidRPr="00936B04">
        <w:rPr>
          <w:rFonts w:ascii="GHEA Grapalat" w:hAnsi="GHEA Grapalat"/>
          <w:b/>
        </w:rPr>
        <w:t>№ ___________________</w:t>
      </w:r>
    </w:p>
    <w:p w14:paraId="5EE631BC" w14:textId="77777777" w:rsidR="00D54B46" w:rsidRPr="00D04EA3" w:rsidDel="00DE24EF" w:rsidRDefault="00D54B46" w:rsidP="00D54B46">
      <w:pPr>
        <w:widowControl w:val="0"/>
        <w:spacing w:after="160" w:line="360" w:lineRule="auto"/>
        <w:jc w:val="center"/>
        <w:rPr>
          <w:del w:id="17"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14:paraId="63098AEE" w14:textId="77777777" w:rsidTr="00EA35BC">
        <w:tc>
          <w:tcPr>
            <w:tcW w:w="4643" w:type="dxa"/>
          </w:tcPr>
          <w:p w14:paraId="400ED41C" w14:textId="77777777" w:rsidR="00D54B46" w:rsidRPr="00D04EA3" w:rsidRDefault="00D54B46" w:rsidP="00EA35BC">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13EC15B5" w14:textId="77777777" w:rsidR="00D54B46" w:rsidRPr="00D04EA3"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0023C5ED" w14:textId="77777777" w:rsidR="00D54B46" w:rsidRPr="00AD29CE" w:rsidRDefault="00D54B46" w:rsidP="00D54B46">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AD29CE" w:rsidDel="00DE24EF" w:rsidRDefault="00D54B46" w:rsidP="00D54B46">
      <w:pPr>
        <w:widowControl w:val="0"/>
        <w:spacing w:after="120"/>
        <w:jc w:val="both"/>
        <w:rPr>
          <w:del w:id="18" w:author="Vardan" w:date="2022-03-24T23:12:00Z"/>
          <w:rFonts w:ascii="GHEA Grapalat" w:hAnsi="GHEA Grapalat"/>
          <w:i/>
        </w:rPr>
      </w:pPr>
    </w:p>
    <w:p w14:paraId="201E8632" w14:textId="77777777" w:rsidR="00D54B46" w:rsidRPr="00D04EA3" w:rsidRDefault="00D54B46" w:rsidP="00D54B46">
      <w:pPr>
        <w:spacing w:after="160" w:line="336" w:lineRule="auto"/>
        <w:jc w:val="center"/>
        <w:rPr>
          <w:rFonts w:ascii="GHEA Grapalat" w:hAnsi="GHEA Grapalat"/>
          <w:b/>
        </w:rPr>
      </w:pPr>
      <w:r w:rsidRPr="00D04EA3">
        <w:rPr>
          <w:rFonts w:ascii="GHEA Grapalat" w:hAnsi="GHEA Grapalat"/>
          <w:b/>
        </w:rPr>
        <w:t>1. ПРЕДМЕТ ДОГОВОРА</w:t>
      </w:r>
    </w:p>
    <w:p w14:paraId="4E0EE722"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3F3FE8"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w:t>
      </w:r>
      <w:r>
        <w:rPr>
          <w:rFonts w:ascii="GHEA Grapalat" w:hAnsi="GHEA Grapalat"/>
        </w:rPr>
        <w:t xml:space="preserve"> </w:t>
      </w:r>
      <w:r w:rsidRPr="00A9167B">
        <w:rPr>
          <w:rFonts w:ascii="GHEA Grapalat" w:hAnsi="GHEA Grapalat"/>
        </w:rPr>
        <w:t>градостроительной нормативно-технической и утвержденной проектно-сметной документацией и</w:t>
      </w:r>
      <w:r w:rsidRPr="00AD29CE">
        <w:rPr>
          <w:rFonts w:ascii="GHEA Grapalat" w:hAnsi="GHEA Grapalat"/>
        </w:rPr>
        <w:t xml:space="preserve">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Pr="008B7378">
        <w:rPr>
          <w:rFonts w:ascii="GHEA Grapalat" w:hAnsi="GHEA Grapalat"/>
          <w:vertAlign w:val="superscript"/>
        </w:rPr>
        <w:t>16.1</w:t>
      </w:r>
    </w:p>
    <w:p w14:paraId="3D7B95B5" w14:textId="77777777" w:rsidR="00D54B46" w:rsidRDefault="00D54B46" w:rsidP="00D54B46">
      <w:pPr>
        <w:rPr>
          <w:rFonts w:ascii="GHEA Grapalat" w:hAnsi="GHEA Grapalat" w:cs="Sylfaen"/>
        </w:rPr>
      </w:pPr>
    </w:p>
    <w:p w14:paraId="492B0E14" w14:textId="77777777" w:rsidR="00D54B46" w:rsidRPr="00AD29CE" w:rsidRDefault="00D54B46" w:rsidP="00D54B46">
      <w:pPr>
        <w:widowControl w:val="0"/>
        <w:spacing w:after="160" w:line="360" w:lineRule="auto"/>
        <w:jc w:val="center"/>
        <w:rPr>
          <w:rFonts w:ascii="GHEA Grapalat" w:hAnsi="GHEA Grapalat" w:cs="Sylfaen"/>
          <w:b/>
          <w:smallCaps/>
        </w:rPr>
      </w:pPr>
      <w:r w:rsidRPr="00AD29CE">
        <w:rPr>
          <w:rFonts w:ascii="GHEA Grapalat" w:hAnsi="GHEA Grapalat"/>
          <w:b/>
          <w:smallCaps/>
        </w:rPr>
        <w:t>2. ПРАВА И ОБЯЗАННОСТИ СТОРОН</w:t>
      </w:r>
    </w:p>
    <w:p w14:paraId="13C8007E" w14:textId="77777777" w:rsidR="00D54B46" w:rsidRPr="00AD29CE" w:rsidRDefault="00D54B46" w:rsidP="00D54B46">
      <w:pPr>
        <w:widowControl w:val="0"/>
        <w:tabs>
          <w:tab w:val="left" w:pos="1134"/>
        </w:tabs>
        <w:spacing w:after="160" w:line="360" w:lineRule="auto"/>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7AC79279" w14:textId="77777777" w:rsidR="00D54B46" w:rsidRPr="008B7378" w:rsidRDefault="00D54B46" w:rsidP="00D54B46">
      <w:pPr>
        <w:widowControl w:val="0"/>
        <w:tabs>
          <w:tab w:val="left" w:pos="1276"/>
        </w:tabs>
        <w:spacing w:after="160" w:line="360" w:lineRule="auto"/>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14:paraId="554B2EB5" w14:textId="77777777" w:rsidR="00D54B46" w:rsidRPr="00AD29CE" w:rsidRDefault="00D54B46" w:rsidP="00D54B46">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14:paraId="404BAE3F"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A115B0"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9167B">
        <w:rPr>
          <w:rFonts w:ascii="GHEA Grapalat" w:hAnsi="GHEA Grapalat"/>
        </w:rPr>
        <w:t xml:space="preserve">Не принимать услугу и установить разумный срок для надлежащего </w:t>
      </w:r>
      <w:r w:rsidRPr="00A9167B">
        <w:rPr>
          <w:rFonts w:ascii="GHEA Grapalat" w:hAnsi="GHEA Grapalat"/>
        </w:rPr>
        <w:lastRenderedPageBreak/>
        <w:t>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Pr>
          <w:rFonts w:ascii="GHEA Grapalat" w:hAnsi="GHEA Grapalat"/>
        </w:rPr>
        <w:t>;</w:t>
      </w:r>
      <w:r w:rsidRPr="00A9167B">
        <w:rPr>
          <w:rFonts w:ascii="GHEA Grapalat" w:hAnsi="GHEA Grapalat"/>
        </w:rPr>
        <w:t>16.2</w:t>
      </w:r>
    </w:p>
    <w:p w14:paraId="6B59312F" w14:textId="77777777" w:rsidR="00D54B46" w:rsidRPr="00BC61E7" w:rsidRDefault="00D54B46" w:rsidP="00D54B46">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57C0C5EB"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5286302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00F1FF18"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5ED3F4AA"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Pr="005E3152">
        <w:rPr>
          <w:rFonts w:ascii="GHEA Grapalat" w:hAnsi="GHEA Grapalat"/>
        </w:rPr>
        <w:t xml:space="preserve"> </w:t>
      </w:r>
      <w:r w:rsidRPr="004B7F02">
        <w:rPr>
          <w:rFonts w:ascii="GHEA Grapalat" w:hAnsi="GHEA Grapalat"/>
        </w:rPr>
        <w:t>за должным образом оказанные услуги</w:t>
      </w:r>
      <w:r w:rsidRPr="00AD29CE">
        <w:rPr>
          <w:rFonts w:ascii="GHEA Grapalat" w:hAnsi="GHEA Grapalat"/>
        </w:rPr>
        <w:t>, а в случае нарушения срока — также предусмотренную пунктом 5.5 договора пеню.</w:t>
      </w:r>
    </w:p>
    <w:p w14:paraId="2435829E" w14:textId="77777777" w:rsidR="00D54B46" w:rsidRPr="004B7F02" w:rsidRDefault="00D54B46" w:rsidP="00D54B46">
      <w:pPr>
        <w:rPr>
          <w:rFonts w:ascii="GHEA Grapalat" w:hAnsi="GHEA Grapalat"/>
          <w:b/>
        </w:rPr>
      </w:pPr>
      <w:r w:rsidRPr="004B7F02">
        <w:rPr>
          <w:rFonts w:ascii="GHEA Grapalat" w:hAnsi="GHEA Grapalat"/>
          <w:b/>
        </w:rPr>
        <w:t>-----------------------------------</w:t>
      </w:r>
    </w:p>
    <w:p w14:paraId="33E0A298" w14:textId="77777777" w:rsidR="00D54B46" w:rsidRPr="004B7F02" w:rsidRDefault="00D54B46" w:rsidP="00D54B46">
      <w:pPr>
        <w:jc w:val="both"/>
        <w:rPr>
          <w:rFonts w:ascii="GHEA Grapalat" w:hAnsi="GHEA Grapalat"/>
          <w:b/>
          <w:sz w:val="18"/>
          <w:szCs w:val="18"/>
          <w:vertAlign w:val="superscript"/>
        </w:rPr>
      </w:pPr>
      <w:r w:rsidRPr="004B7F02">
        <w:rPr>
          <w:rFonts w:ascii="GHEA Grapalat" w:hAnsi="GHEA Grapalat"/>
          <w:b/>
          <w:sz w:val="18"/>
          <w:szCs w:val="18"/>
          <w:vertAlign w:val="superscript"/>
        </w:rPr>
        <w:t>16.2</w:t>
      </w:r>
      <w:r w:rsidRPr="004B7F02">
        <w:rPr>
          <w:rFonts w:ascii="GHEA Grapalat" w:hAnsi="GHEA Grapalat"/>
          <w:b/>
          <w:sz w:val="18"/>
          <w:szCs w:val="18"/>
        </w:rPr>
        <w:t xml:space="preserve"> </w:t>
      </w:r>
      <w:r w:rsidRPr="004B7F02">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4B7F02">
        <w:rPr>
          <w:rFonts w:ascii="GHEA Grapalat" w:hAnsi="GHEA Grapalat"/>
          <w:i/>
          <w:sz w:val="18"/>
          <w:szCs w:val="18"/>
          <w:vertAlign w:val="superscript"/>
        </w:rPr>
        <w:br w:type="page"/>
      </w:r>
    </w:p>
    <w:p w14:paraId="4BCA67BA"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2EFA217D"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 за должным образом оказанные услуги, а в случае нарушения Заказчиком срока уплаты, указанного в пункте 4.2 договора — также предусмотренную пунктом 5</w:t>
      </w:r>
      <w:r w:rsidRPr="00AD29CE">
        <w:rPr>
          <w:rFonts w:ascii="GHEA Grapalat" w:hAnsi="GHEA Grapalat"/>
        </w:rPr>
        <w:t>.5 договора пеню.</w:t>
      </w:r>
    </w:p>
    <w:p w14:paraId="4CE386DC"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4FB98694"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36517808" w14:textId="77777777" w:rsidR="00D54B46" w:rsidRDefault="00D54B46" w:rsidP="00D54B46">
      <w:pPr>
        <w:widowControl w:val="0"/>
        <w:spacing w:after="160" w:line="360" w:lineRule="auto"/>
        <w:ind w:firstLine="567"/>
        <w:jc w:val="both"/>
        <w:rPr>
          <w:rFonts w:ascii="GHEA Grapalat" w:hAnsi="GHEA Grapalat"/>
        </w:rPr>
      </w:pPr>
      <w:r w:rsidRPr="00500F74">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r>
        <w:rPr>
          <w:rFonts w:ascii="GHEA Grapalat" w:hAnsi="GHEA Grapalat"/>
        </w:rPr>
        <w:t>.</w:t>
      </w:r>
    </w:p>
    <w:p w14:paraId="6E7694DC" w14:textId="77777777" w:rsidR="00D54B46" w:rsidRPr="00B138F3" w:rsidRDefault="00D54B46" w:rsidP="00D54B46">
      <w:pPr>
        <w:widowControl w:val="0"/>
        <w:tabs>
          <w:tab w:val="left" w:pos="1418"/>
        </w:tabs>
        <w:spacing w:after="160" w:line="360" w:lineRule="auto"/>
        <w:ind w:firstLine="567"/>
        <w:jc w:val="both"/>
        <w:rPr>
          <w:rFonts w:ascii="GHEA Grapalat" w:hAnsi="GHEA Grapalat"/>
        </w:rPr>
      </w:pPr>
      <w:r>
        <w:rPr>
          <w:rFonts w:ascii="GHEA Grapalat" w:hAnsi="GHEA Grapalat"/>
        </w:rPr>
        <w:t xml:space="preserve">2.4.5 </w:t>
      </w:r>
      <w:r w:rsidRPr="00500F74">
        <w:rPr>
          <w:rFonts w:ascii="GHEA Grapalat" w:hAnsi="GHEA Grapalat"/>
        </w:rPr>
        <w:t>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r>
        <w:rPr>
          <w:rFonts w:ascii="GHEA Grapalat" w:hAnsi="GHEA Grapalat"/>
        </w:rPr>
        <w:t>.</w:t>
      </w:r>
    </w:p>
    <w:p w14:paraId="5639A07A" w14:textId="77777777" w:rsidR="00D54B46" w:rsidRPr="00B138F3" w:rsidRDefault="00D54B46" w:rsidP="00D54B46">
      <w:pPr>
        <w:widowControl w:val="0"/>
        <w:tabs>
          <w:tab w:val="left" w:pos="1418"/>
        </w:tabs>
        <w:spacing w:after="160"/>
        <w:ind w:firstLine="567"/>
        <w:jc w:val="both"/>
        <w:rPr>
          <w:rFonts w:ascii="GHEA Grapalat" w:hAnsi="GHEA Grapalat"/>
        </w:rPr>
      </w:pPr>
    </w:p>
    <w:p w14:paraId="7BCE392A"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3174001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Pr="00A9167B">
        <w:rPr>
          <w:rFonts w:ascii="GHEA Grapalat" w:hAnsi="GHEA Grapalat"/>
        </w:rPr>
        <w:t xml:space="preserve"> При этом прием результата оказанной и представленной</w:t>
      </w:r>
      <w:r w:rsidRPr="00B86FB7">
        <w:rPr>
          <w:rFonts w:ascii="GHEA Grapalat" w:hAnsi="GHEA Grapalat"/>
        </w:rPr>
        <w:t xml:space="preserve"> </w:t>
      </w:r>
      <w:r w:rsidRPr="00A9167B">
        <w:rPr>
          <w:rFonts w:ascii="GHEA Grapalat" w:hAnsi="GHEA Grapalat"/>
        </w:rPr>
        <w:t xml:space="preserve">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A9167B">
        <w:rPr>
          <w:rFonts w:ascii="GHEA Grapalat" w:hAnsi="GHEA Grapalat"/>
        </w:rPr>
        <w:lastRenderedPageBreak/>
        <w:t>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w:t>
      </w:r>
      <w:r w:rsidRPr="00B86FB7">
        <w:rPr>
          <w:rFonts w:ascii="GHEA Grapalat" w:hAnsi="GHEA Grapalat"/>
        </w:rPr>
        <w:t xml:space="preserve"> </w:t>
      </w:r>
    </w:p>
    <w:p w14:paraId="4A342156"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14:paraId="4CEFB5CF" w14:textId="0B3A3B6A"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Если предоставленная услуга соответствует условиям договора, Заказчик в течение ___</w:t>
      </w:r>
      <w:r w:rsidR="000E2500">
        <w:rPr>
          <w:rFonts w:ascii="GHEA Grapalat" w:hAnsi="GHEA Grapalat"/>
          <w:lang w:val="hy-AM"/>
        </w:rPr>
        <w:t>20</w:t>
      </w:r>
      <w:r w:rsidRPr="00AD29CE">
        <w:rPr>
          <w:rFonts w:ascii="GHEA Grapalat" w:hAnsi="GHEA Grapalat"/>
        </w:rPr>
        <w:t xml:space="preserve">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AD29CE">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AD29CE" w:rsidRDefault="00D54B46" w:rsidP="00D54B46">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2F39B8E3" w14:textId="77777777" w:rsidR="00D54B46" w:rsidRPr="00D04EA3"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7"/>
        <w:t>18</w:t>
      </w:r>
      <w:r>
        <w:rPr>
          <w:rFonts w:ascii="GHEA Grapalat" w:hAnsi="GHEA Grapalat"/>
        </w:rPr>
        <w:t>.</w:t>
      </w:r>
    </w:p>
    <w:p w14:paraId="5476A0A6"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976E3D">
        <w:rPr>
          <w:rFonts w:ascii="GHEA Grapalat" w:hAnsi="GHEA Grapalat"/>
        </w:rPr>
        <w:t xml:space="preserve">, Заказчик платит за предоставленную ему услугу, в случае принятия в порядке, предусмотренном разделом 3 договора,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Pr="001515B8">
        <w:rPr>
          <w:rFonts w:ascii="GHEA Grapalat" w:hAnsi="GHEA Grapalat"/>
        </w:rPr>
        <w:t>в течение месяцев</w:t>
      </w:r>
      <w:r w:rsidRPr="00CF61D6">
        <w:rPr>
          <w:rFonts w:ascii="GHEA Grapalat" w:hAnsi="GHEA Grapalat"/>
        </w:rPr>
        <w:t>, предусмотренных</w:t>
      </w:r>
      <w:r w:rsidRPr="00AD29CE" w:rsidDel="002035B5">
        <w:rPr>
          <w:rFonts w:ascii="GHEA Grapalat" w:hAnsi="GHEA Grapalat"/>
        </w:rPr>
        <w:t xml:space="preserve"> </w:t>
      </w:r>
      <w:r w:rsidRPr="00AD29CE">
        <w:rPr>
          <w:rFonts w:ascii="GHEA Grapalat" w:hAnsi="GHEA Grapalat"/>
        </w:rPr>
        <w:t xml:space="preserve">графиком оплаты договора </w:t>
      </w:r>
      <w:r w:rsidRPr="00334BBF">
        <w:rPr>
          <w:rFonts w:ascii="GHEA Grapalat" w:hAnsi="GHEA Grapalat"/>
        </w:rPr>
        <w:t>/</w:t>
      </w:r>
      <w:r>
        <w:rPr>
          <w:rFonts w:ascii="GHEA Grapalat" w:hAnsi="GHEA Grapalat"/>
        </w:rPr>
        <w:t>соглашение</w:t>
      </w:r>
      <w:r w:rsidRPr="00334BBF">
        <w:rPr>
          <w:rFonts w:ascii="GHEA Grapalat" w:hAnsi="GHEA Grapalat"/>
        </w:rPr>
        <w:t>/</w:t>
      </w:r>
      <w:r w:rsidRPr="00AD29CE">
        <w:rPr>
          <w:rFonts w:ascii="GHEA Grapalat" w:hAnsi="GHEA Grapalat"/>
        </w:rPr>
        <w:t xml:space="preserve"> (Приложение № 2), но не позднее чем до </w:t>
      </w:r>
      <w:r>
        <w:rPr>
          <w:rFonts w:ascii="GHEA Grapalat" w:hAnsi="GHEA Grapalat"/>
        </w:rPr>
        <w:t xml:space="preserve">-  25 </w:t>
      </w:r>
      <w:r w:rsidRPr="00AD29CE">
        <w:rPr>
          <w:rFonts w:ascii="GHEA Grapalat" w:hAnsi="GHEA Grapalat"/>
        </w:rPr>
        <w:t xml:space="preserve"> </w:t>
      </w:r>
      <w:r w:rsidRPr="00B138F3">
        <w:rPr>
          <w:rFonts w:ascii="GHEA Grapalat" w:hAnsi="GHEA Grapalat"/>
        </w:rPr>
        <w:t>ого</w:t>
      </w:r>
      <w:r>
        <w:rPr>
          <w:rFonts w:ascii="GHEA Grapalat" w:hAnsi="GHEA Grapalat"/>
        </w:rPr>
        <w:t xml:space="preserve"> </w:t>
      </w:r>
      <w:r w:rsidRPr="00AD29CE">
        <w:rPr>
          <w:rFonts w:ascii="GHEA Grapalat" w:hAnsi="GHEA Grapalat"/>
        </w:rPr>
        <w:t xml:space="preserve">декабря данного года. </w:t>
      </w:r>
    </w:p>
    <w:p w14:paraId="6C0F3086" w14:textId="77777777" w:rsidR="00D54B46" w:rsidRPr="00DE24EF" w:rsidRDefault="00D54B46" w:rsidP="00D54B46">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3F3CF4">
        <w:rPr>
          <w:rFonts w:ascii="GHEA Grapalat" w:hAnsi="GHEA Grapalat"/>
          <w:lang w:val="hy-AM"/>
        </w:rPr>
        <w:lastRenderedPageBreak/>
        <w:t>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14:paraId="1DC564BD" w14:textId="77777777" w:rsidR="00D54B46" w:rsidRPr="00AD29CE"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14:paraId="4BA908F7"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2EC9D0CF" w14:textId="1A51DA25" w:rsidR="00D54B46" w:rsidRPr="00FC58D4" w:rsidRDefault="00D54B46" w:rsidP="00FC58D4">
      <w:pPr>
        <w:widowControl w:val="0"/>
        <w:tabs>
          <w:tab w:val="left" w:pos="1134"/>
        </w:tabs>
        <w:spacing w:after="160" w:line="360" w:lineRule="auto"/>
        <w:ind w:firstLine="567"/>
        <w:jc w:val="both"/>
        <w:rPr>
          <w:rFonts w:ascii="GHEA Grapalat" w:hAnsi="GHEA Grapalat"/>
          <w:b/>
          <w:bCs/>
          <w:lang w:val="hy-AM"/>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DA6A5B">
        <w:rPr>
          <w:rFonts w:ascii="GHEA Grapalat" w:hAnsi="GHEA Grapalat"/>
          <w:b/>
          <w:bCs/>
        </w:rPr>
        <w:t>3</w:t>
      </w:r>
      <w:r w:rsidR="000E2500">
        <w:rPr>
          <w:rFonts w:ascii="GHEA Grapalat" w:hAnsi="GHEA Grapalat"/>
          <w:b/>
          <w:bCs/>
          <w:lang w:val="hy-AM"/>
        </w:rPr>
        <w:t xml:space="preserve"> </w:t>
      </w:r>
      <w:r w:rsidR="002B4525" w:rsidRPr="002B4525">
        <w:rPr>
          <w:rFonts w:ascii="GHEA Grapalat" w:hAnsi="GHEA Grapalat"/>
          <w:b/>
          <w:bCs/>
          <w:lang w:val="hy-AM"/>
        </w:rPr>
        <w:t xml:space="preserve"> </w:t>
      </w:r>
      <w:r w:rsidRPr="003C56A3">
        <w:rPr>
          <w:rFonts w:ascii="GHEA Grapalat" w:hAnsi="GHEA Grapalat"/>
          <w:b/>
          <w:bCs/>
        </w:rPr>
        <w:t>процента</w:t>
      </w:r>
      <w:r w:rsidRPr="00AD29CE">
        <w:rPr>
          <w:rFonts w:ascii="GHEA Grapalat" w:hAnsi="GHEA Grapalat"/>
        </w:rPr>
        <w:t xml:space="preserve"> от суммы, предусмотренной в пункте 4.1 договора</w:t>
      </w:r>
      <w:r>
        <w:rPr>
          <w:rStyle w:val="FootnoteReference"/>
          <w:rFonts w:ascii="GHEA Grapalat" w:hAnsi="GHEA Grapalat"/>
        </w:rPr>
        <w:footnoteReference w:customMarkFollows="1" w:id="8"/>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0F5C7051" w14:textId="2AB25639"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w:t>
      </w:r>
      <w:r w:rsidR="00FC58D4">
        <w:rPr>
          <w:rFonts w:ascii="GHEA Grapalat" w:hAnsi="GHEA Grapalat"/>
          <w:b/>
          <w:lang w:val="hy-AM"/>
        </w:rPr>
        <w:t xml:space="preserve">0.18 </w:t>
      </w:r>
      <w:r w:rsidRPr="003C56A3">
        <w:rPr>
          <w:rFonts w:ascii="GHEA Grapalat" w:hAnsi="GHEA Grapalat"/>
          <w:b/>
        </w:rPr>
        <w:t>процента</w:t>
      </w:r>
      <w:r w:rsidRPr="00AD29CE">
        <w:rPr>
          <w:rFonts w:ascii="GHEA Grapalat" w:hAnsi="GHEA Grapalat"/>
        </w:rPr>
        <w:t xml:space="preserve"> от цены подлежащей предоставлению, но непредоставленной услуги.</w:t>
      </w:r>
    </w:p>
    <w:p w14:paraId="684D821B"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 xml:space="preserve">Предусмотренные пунктами </w:t>
      </w:r>
      <w:r w:rsidRPr="00333CBB">
        <w:rPr>
          <w:rFonts w:ascii="GHEA Grapalat" w:hAnsi="GHEA Grapalat"/>
        </w:rPr>
        <w:t>5.2, 5.3 и 5.5.1</w:t>
      </w:r>
      <w:r w:rsidRPr="00AD29CE">
        <w:rPr>
          <w:rFonts w:ascii="GHEA Grapalat" w:hAnsi="GHEA Grapalat"/>
        </w:rPr>
        <w:t xml:space="preserve">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Pr="00D76C3C">
        <w:rPr>
          <w:rFonts w:ascii="GHEA Grapalat" w:hAnsi="GHEA Grapalat"/>
        </w:rPr>
        <w:t xml:space="preserve"> </w:t>
      </w:r>
      <w:r w:rsidRPr="00D077F8">
        <w:rPr>
          <w:rFonts w:ascii="GHEA Grapalat" w:hAnsi="GHEA Grapalat"/>
        </w:rPr>
        <w:t>в указанный срок суммы</w:t>
      </w:r>
      <w:r>
        <w:rPr>
          <w:rFonts w:ascii="GHEA Grapalat" w:hAnsi="GHEA Grapalat"/>
        </w:rPr>
        <w:t>.</w:t>
      </w:r>
    </w:p>
    <w:p w14:paraId="0F0A8A3F" w14:textId="77777777" w:rsidR="00D54B46" w:rsidRPr="00333CBB" w:rsidRDefault="00D54B46" w:rsidP="00D54B46">
      <w:pPr>
        <w:widowControl w:val="0"/>
        <w:tabs>
          <w:tab w:val="left" w:pos="1134"/>
        </w:tabs>
        <w:spacing w:after="160" w:line="360" w:lineRule="auto"/>
        <w:ind w:firstLine="567"/>
        <w:jc w:val="both"/>
        <w:rPr>
          <w:rFonts w:ascii="GHEA Grapalat" w:hAnsi="GHEA Grapalat"/>
        </w:rPr>
      </w:pPr>
      <w:r w:rsidRPr="00333CBB">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333CBB" w:rsidRDefault="00D54B46" w:rsidP="00D54B46">
      <w:pPr>
        <w:pStyle w:val="FootnoteText"/>
        <w:jc w:val="both"/>
        <w:rPr>
          <w:rFonts w:ascii="GHEA Grapalat" w:hAnsi="GHEA Grapalat"/>
          <w:sz w:val="24"/>
          <w:szCs w:val="24"/>
        </w:rPr>
      </w:pPr>
      <w:r w:rsidRPr="00333CBB">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3C56A3" w:rsidRPr="00333CBB" w14:paraId="3ABBA7D9" w14:textId="77777777" w:rsidTr="002C6B9E">
        <w:tc>
          <w:tcPr>
            <w:tcW w:w="2631" w:type="dxa"/>
          </w:tcPr>
          <w:p w14:paraId="52238467" w14:textId="77777777" w:rsidR="003C56A3" w:rsidRPr="00333CBB" w:rsidRDefault="003C56A3" w:rsidP="002C6B9E">
            <w:pPr>
              <w:pStyle w:val="NormalWeb"/>
              <w:spacing w:before="0" w:beforeAutospacing="0" w:after="0" w:afterAutospacing="0" w:line="360" w:lineRule="auto"/>
              <w:jc w:val="center"/>
              <w:rPr>
                <w:rFonts w:ascii="GHEA Grapalat" w:hAnsi="GHEA Grapalat"/>
              </w:rPr>
            </w:pPr>
            <w:r w:rsidRPr="00333CBB">
              <w:rPr>
                <w:rFonts w:ascii="GHEA Grapalat" w:hAnsi="GHEA Grapalat"/>
              </w:rPr>
              <w:t>N</w:t>
            </w:r>
          </w:p>
        </w:tc>
        <w:tc>
          <w:tcPr>
            <w:tcW w:w="2631" w:type="dxa"/>
          </w:tcPr>
          <w:p w14:paraId="379B3A69" w14:textId="77777777" w:rsidR="003C56A3" w:rsidRPr="00333CBB" w:rsidRDefault="003C56A3" w:rsidP="002C6B9E">
            <w:pPr>
              <w:pStyle w:val="NormalWeb"/>
              <w:spacing w:before="0" w:beforeAutospacing="0" w:after="0" w:afterAutospacing="0" w:line="360" w:lineRule="auto"/>
              <w:jc w:val="center"/>
              <w:rPr>
                <w:rFonts w:ascii="GHEA Grapalat" w:hAnsi="GHEA Grapalat"/>
              </w:rPr>
            </w:pPr>
            <w:r w:rsidRPr="00333CBB">
              <w:rPr>
                <w:rFonts w:ascii="GHEA Grapalat" w:hAnsi="GHEA Grapalat"/>
              </w:rPr>
              <w:t>Нарушение</w:t>
            </w:r>
          </w:p>
        </w:tc>
        <w:tc>
          <w:tcPr>
            <w:tcW w:w="2632" w:type="dxa"/>
          </w:tcPr>
          <w:p w14:paraId="591CA390" w14:textId="77777777" w:rsidR="003C56A3" w:rsidRPr="00333CBB" w:rsidRDefault="003C56A3" w:rsidP="002C6B9E">
            <w:pPr>
              <w:pStyle w:val="NormalWeb"/>
              <w:spacing w:before="0" w:beforeAutospacing="0" w:after="0" w:afterAutospacing="0" w:line="360" w:lineRule="auto"/>
              <w:jc w:val="center"/>
              <w:rPr>
                <w:rFonts w:ascii="GHEA Grapalat" w:hAnsi="GHEA Grapalat"/>
              </w:rPr>
            </w:pPr>
            <w:r w:rsidRPr="00333CBB">
              <w:rPr>
                <w:rFonts w:ascii="GHEA Grapalat" w:hAnsi="GHEA Grapalat"/>
              </w:rPr>
              <w:t>Ответственность</w:t>
            </w:r>
          </w:p>
        </w:tc>
      </w:tr>
      <w:tr w:rsidR="003C56A3" w:rsidRPr="00333CBB" w14:paraId="61F71DD2" w14:textId="77777777" w:rsidTr="002C6B9E">
        <w:tc>
          <w:tcPr>
            <w:tcW w:w="2631" w:type="dxa"/>
          </w:tcPr>
          <w:p w14:paraId="4C23162F" w14:textId="77777777" w:rsidR="003C56A3" w:rsidRDefault="003C56A3" w:rsidP="002C6B9E">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1</w:t>
            </w:r>
          </w:p>
        </w:tc>
        <w:tc>
          <w:tcPr>
            <w:tcW w:w="2631" w:type="dxa"/>
          </w:tcPr>
          <w:p w14:paraId="7916E78E"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Надлежащая организация строительной площадки, отсутствие меблировки</w:t>
            </w:r>
          </w:p>
        </w:tc>
        <w:tc>
          <w:tcPr>
            <w:tcW w:w="2632" w:type="dxa"/>
          </w:tcPr>
          <w:p w14:paraId="7EBE34A8"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3C56A3" w:rsidRPr="00333CBB" w14:paraId="45522AE0" w14:textId="77777777" w:rsidTr="002C6B9E">
        <w:tc>
          <w:tcPr>
            <w:tcW w:w="2631" w:type="dxa"/>
          </w:tcPr>
          <w:p w14:paraId="603FE6D1" w14:textId="77777777" w:rsidR="003C56A3" w:rsidRDefault="003C56A3" w:rsidP="002C6B9E">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2</w:t>
            </w:r>
          </w:p>
        </w:tc>
        <w:tc>
          <w:tcPr>
            <w:tcW w:w="2631" w:type="dxa"/>
          </w:tcPr>
          <w:p w14:paraId="0E86BE7D"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62467DBA"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3C56A3" w:rsidRPr="00333CBB" w14:paraId="0ADF75DD" w14:textId="77777777" w:rsidTr="002C6B9E">
        <w:tc>
          <w:tcPr>
            <w:tcW w:w="2631" w:type="dxa"/>
          </w:tcPr>
          <w:p w14:paraId="7C43B933" w14:textId="77777777" w:rsidR="003C56A3" w:rsidRDefault="003C56A3" w:rsidP="002C6B9E">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3</w:t>
            </w:r>
          </w:p>
        </w:tc>
        <w:tc>
          <w:tcPr>
            <w:tcW w:w="2631" w:type="dxa"/>
          </w:tcPr>
          <w:p w14:paraId="4D24D3F6"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18E456B7"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bl>
    <w:p w14:paraId="25A03BD6" w14:textId="77777777" w:rsidR="00D54B46" w:rsidRPr="00B31440" w:rsidRDefault="00D54B46" w:rsidP="00D54B46">
      <w:pPr>
        <w:widowControl w:val="0"/>
        <w:tabs>
          <w:tab w:val="left" w:pos="1134"/>
        </w:tabs>
        <w:spacing w:after="160" w:line="360" w:lineRule="auto"/>
        <w:ind w:firstLine="567"/>
        <w:jc w:val="both"/>
        <w:rPr>
          <w:rFonts w:ascii="GHEA Grapalat" w:hAnsi="GHEA Grapalat"/>
          <w:lang w:val="hy-AM"/>
        </w:rPr>
      </w:pPr>
    </w:p>
    <w:p w14:paraId="0F243DBD" w14:textId="77777777" w:rsidR="00D54B46" w:rsidRPr="00844C3A"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Pr="00395B34">
        <w:rPr>
          <w:rFonts w:ascii="GHEA Grapalat" w:hAnsi="GHEA Grapalat"/>
        </w:rPr>
        <w:t>полностью и надлежащим образом в соответствии с требованиями, установленными договором</w:t>
      </w:r>
      <w:r w:rsidRPr="00AD29CE">
        <w:rPr>
          <w:rFonts w:ascii="GHEA Grapalat" w:hAnsi="GHEA Grapalat"/>
        </w:rPr>
        <w:t xml:space="preserve"> исполнения своих договорных обязательств.</w:t>
      </w:r>
    </w:p>
    <w:p w14:paraId="36856CF5" w14:textId="77777777" w:rsidR="00D54B46" w:rsidRPr="00AD29CE"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3AB05048" w14:textId="77777777" w:rsidR="00D54B46"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7. ИНЫЕ УСЛОВИЯ</w:t>
      </w:r>
    </w:p>
    <w:p w14:paraId="612CF554"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14CC873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844C3A" w:rsidRDefault="00D54B46" w:rsidP="00D54B46">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w:t>
      </w:r>
      <w:r w:rsidRPr="00844C3A">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6BC70595"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AD29CE" w:rsidRDefault="00D54B46" w:rsidP="00D54B46">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72583674"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52597355" w14:textId="77777777" w:rsidR="00944EB4" w:rsidRPr="00AD29CE" w:rsidRDefault="00944EB4" w:rsidP="00944EB4">
      <w:pPr>
        <w:widowControl w:val="0"/>
        <w:tabs>
          <w:tab w:val="left" w:pos="1134"/>
        </w:tabs>
        <w:spacing w:after="160" w:line="336" w:lineRule="auto"/>
        <w:ind w:firstLine="567"/>
        <w:jc w:val="both"/>
        <w:rPr>
          <w:rFonts w:ascii="GHEA Grapalat" w:hAnsi="GHEA Grapalat"/>
        </w:rPr>
      </w:pPr>
      <w:r w:rsidRPr="00FE73AC">
        <w:rPr>
          <w:rFonts w:ascii="GHEA Grapalat" w:hAnsi="GHEA Grapalat"/>
        </w:rPr>
        <w:t>2)</w:t>
      </w:r>
      <w:r w:rsidRPr="00FE73AC">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817-А23.</w:t>
      </w:r>
      <w:r w:rsidRPr="00AD29CE">
        <w:rPr>
          <w:rFonts w:ascii="GHEA Grapalat" w:hAnsi="GHEA Grapalat"/>
        </w:rPr>
        <w:t>.</w:t>
      </w:r>
    </w:p>
    <w:p w14:paraId="294B9C3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AD29CE">
        <w:rPr>
          <w:rFonts w:ascii="GHEA Grapalat" w:hAnsi="GHEA Grapalat"/>
        </w:rPr>
        <w:lastRenderedPageBreak/>
        <w:t>ответственности</w:t>
      </w:r>
      <w:r>
        <w:rPr>
          <w:rStyle w:val="FootnoteReference"/>
          <w:rFonts w:ascii="GHEA Grapalat" w:hAnsi="GHEA Grapalat"/>
        </w:rPr>
        <w:footnoteReference w:customMarkFollows="1" w:id="9"/>
        <w:t>24</w:t>
      </w:r>
      <w:r w:rsidRPr="00AD29CE">
        <w:rPr>
          <w:rFonts w:ascii="GHEA Grapalat" w:hAnsi="GHEA Grapalat"/>
        </w:rPr>
        <w:t>.</w:t>
      </w:r>
    </w:p>
    <w:p w14:paraId="54B55302"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Pr="006F3BDC">
        <w:rPr>
          <w:rFonts w:ascii="GHEA Grapalat" w:hAnsi="GHEA Grapalat"/>
        </w:rPr>
        <w:t xml:space="preserve">оказании </w:t>
      </w:r>
      <w:r w:rsidRPr="00AD29CE">
        <w:rPr>
          <w:rFonts w:ascii="GHEA Grapalat" w:hAnsi="GHEA Grapalat"/>
        </w:rPr>
        <w:t>услуг</w:t>
      </w:r>
      <w:r>
        <w:rPr>
          <w:rFonts w:ascii="GHEA Grapalat" w:hAnsi="GHEA Grapalat"/>
        </w:rPr>
        <w:t xml:space="preserve">и, </w:t>
      </w:r>
      <w:r w:rsidRPr="005124C0">
        <w:rPr>
          <w:rFonts w:ascii="GHEA Grapalat" w:hAnsi="GHEA Grapalat"/>
        </w:rPr>
        <w:t xml:space="preserve">а </w:t>
      </w:r>
      <w:r w:rsidRPr="00C8334C">
        <w:rPr>
          <w:rFonts w:ascii="GHEA Grapalat" w:hAnsi="GHEA Grapalat"/>
        </w:rPr>
        <w:t>письменно</w:t>
      </w:r>
      <w:r w:rsidRPr="006F3BDC">
        <w:rPr>
          <w:rFonts w:ascii="GHEA Grapalat" w:hAnsi="GHEA Grapalat"/>
        </w:rPr>
        <w:t>е</w:t>
      </w:r>
      <w:r w:rsidRPr="005124C0">
        <w:rPr>
          <w:rFonts w:ascii="GHEA Grapalat" w:hAnsi="GHEA Grapalat"/>
        </w:rPr>
        <w:t xml:space="preserve">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Pr="006F3BDC">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AD29CE" w:rsidRDefault="00D54B46" w:rsidP="00D54B46">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AD29CE" w:rsidRDefault="00D54B46" w:rsidP="00D54B46">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Pr="006F3BDC">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076092"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w:t>
      </w:r>
      <w:r w:rsidRPr="00AD29CE">
        <w:rPr>
          <w:rFonts w:ascii="GHEA Grapalat" w:hAnsi="GHEA Grapalat"/>
        </w:rPr>
        <w:lastRenderedPageBreak/>
        <w:t>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14:paraId="669CE8A0"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2C952EEC"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 xml:space="preserve">и № 4  к настоящему Договору считаются неотъемлемой частью договора, и </w:t>
      </w:r>
      <w:r w:rsidRPr="000C58D3">
        <w:rPr>
          <w:rFonts w:ascii="GHEA Grapalat" w:hAnsi="GHEA Grapalat"/>
        </w:rPr>
        <w:lastRenderedPageBreak/>
        <w:t>каждой стороне предоставляется по одному экземпляру договора.</w:t>
      </w:r>
    </w:p>
    <w:p w14:paraId="186C8326" w14:textId="77777777" w:rsidR="00D54B46"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50F68240" w14:textId="77777777" w:rsidR="00DA6A5B" w:rsidRPr="00DA6A5B" w:rsidRDefault="00D54B46" w:rsidP="00DA6A5B">
      <w:pPr>
        <w:widowControl w:val="0"/>
        <w:tabs>
          <w:tab w:val="left" w:pos="1276"/>
        </w:tabs>
        <w:spacing w:after="160" w:line="360" w:lineRule="auto"/>
        <w:ind w:firstLine="567"/>
        <w:jc w:val="both"/>
        <w:rPr>
          <w:rFonts w:ascii="GHEA Grapalat" w:hAnsi="GHEA Grapalat"/>
        </w:rPr>
      </w:pPr>
      <w:r>
        <w:rPr>
          <w:rFonts w:ascii="GHEA Grapalat" w:hAnsi="GHEA Grapalat"/>
        </w:rPr>
        <w:t>7.1</w:t>
      </w:r>
      <w:r w:rsidR="00AD0062" w:rsidRPr="00AD0062">
        <w:rPr>
          <w:rFonts w:ascii="GHEA Grapalat" w:hAnsi="GHEA Grapalat"/>
        </w:rPr>
        <w:t>6</w:t>
      </w:r>
      <w:r>
        <w:rPr>
          <w:rFonts w:ascii="GHEA Grapalat" w:hAnsi="GHEA Grapalat"/>
        </w:rPr>
        <w:t xml:space="preserve"> </w:t>
      </w:r>
      <w:r w:rsidRPr="0048404D">
        <w:rPr>
          <w:rFonts w:ascii="GHEA Grapalat" w:hAnsi="GHEA Grapalat"/>
        </w:rPr>
        <w:t xml:space="preserve">Предусмотренные договором права и обязанности заказчика в порядке, установленном законодательством РА, </w:t>
      </w:r>
      <w:r w:rsidR="003C56A3" w:rsidRPr="003C56A3">
        <w:rPr>
          <w:rFonts w:ascii="GHEA Grapalat" w:hAnsi="GHEA Grapalat"/>
        </w:rPr>
        <w:t xml:space="preserve">осуществляет </w:t>
      </w:r>
      <w:r w:rsidR="00DA6A5B" w:rsidRPr="00DA6A5B">
        <w:rPr>
          <w:rFonts w:ascii="GHEA Grapalat" w:hAnsi="GHEA Grapalat"/>
        </w:rPr>
        <w:t>Департамент коммунального хозяйства муниципалитета Еревана.</w:t>
      </w:r>
    </w:p>
    <w:p w14:paraId="3288FADA" w14:textId="1BEFC1DF" w:rsidR="00D54B46" w:rsidRPr="00AD29CE" w:rsidRDefault="00D54B46" w:rsidP="007F25FA">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AD29CE" w14:paraId="76ED4E97" w14:textId="77777777" w:rsidTr="00EA35BC">
        <w:trPr>
          <w:jc w:val="center"/>
        </w:trPr>
        <w:tc>
          <w:tcPr>
            <w:tcW w:w="4536" w:type="dxa"/>
          </w:tcPr>
          <w:p w14:paraId="4C0C45F3"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0DE4636E" w14:textId="77777777" w:rsidR="00D54B46" w:rsidRPr="00E40AC8" w:rsidRDefault="00D54B46" w:rsidP="00EA35BC">
            <w:pPr>
              <w:widowControl w:val="0"/>
              <w:jc w:val="center"/>
              <w:rPr>
                <w:rFonts w:ascii="GHEA Grapalat" w:hAnsi="GHEA Grapalat"/>
              </w:rPr>
            </w:pPr>
            <w:r w:rsidRPr="00E40AC8">
              <w:rPr>
                <w:rFonts w:ascii="GHEA Grapalat" w:hAnsi="GHEA Grapalat"/>
              </w:rPr>
              <w:t>____________________________</w:t>
            </w:r>
          </w:p>
          <w:p w14:paraId="0DC738DF"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EDD888C" w14:textId="77777777" w:rsidR="00D54B46" w:rsidRDefault="00D54B46" w:rsidP="00EA35BC">
            <w:pPr>
              <w:widowControl w:val="0"/>
              <w:spacing w:after="160" w:line="360" w:lineRule="auto"/>
              <w:jc w:val="center"/>
              <w:rPr>
                <w:rFonts w:ascii="GHEA Grapalat" w:hAnsi="GHEA Grapalat"/>
                <w:lang w:val="en-US"/>
              </w:rPr>
            </w:pPr>
          </w:p>
          <w:p w14:paraId="03CC2BEB"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4ABD8DAB"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64F0B4E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____________________________</w:t>
            </w:r>
          </w:p>
          <w:p w14:paraId="015915AE"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1A16F2E" w14:textId="77777777" w:rsidR="00D54B46" w:rsidRDefault="00D54B46" w:rsidP="00EA35BC">
            <w:pPr>
              <w:widowControl w:val="0"/>
              <w:spacing w:after="160" w:line="360" w:lineRule="auto"/>
              <w:jc w:val="center"/>
              <w:rPr>
                <w:rFonts w:ascii="GHEA Grapalat" w:hAnsi="GHEA Grapalat"/>
                <w:lang w:val="en-US"/>
              </w:rPr>
            </w:pPr>
          </w:p>
          <w:p w14:paraId="39330FAE"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02BB2FA3" w14:textId="77777777" w:rsidR="00D54B46" w:rsidRPr="00AD29CE" w:rsidRDefault="00D54B46" w:rsidP="00D54B46">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Default="00D54B46" w:rsidP="00D54B46">
      <w:pPr>
        <w:rPr>
          <w:rFonts w:ascii="GHEA Grapalat" w:hAnsi="GHEA Grapalat"/>
        </w:rPr>
      </w:pPr>
      <w:r>
        <w:rPr>
          <w:rFonts w:ascii="GHEA Grapalat" w:hAnsi="GHEA Grapalat"/>
        </w:rPr>
        <w:br w:type="page"/>
      </w:r>
    </w:p>
    <w:p w14:paraId="7DB6EF0B" w14:textId="77777777" w:rsidR="00D54B46" w:rsidRDefault="00D54B46" w:rsidP="00D54B46">
      <w:pPr>
        <w:widowControl w:val="0"/>
        <w:spacing w:after="160" w:line="360" w:lineRule="auto"/>
        <w:jc w:val="right"/>
        <w:rPr>
          <w:rFonts w:ascii="GHEA Grapalat" w:hAnsi="GHEA Grapalat"/>
          <w:i/>
        </w:rPr>
        <w:sectPr w:rsidR="00D54B46" w:rsidSect="00D54B46">
          <w:footerReference w:type="default" r:id="rId10"/>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14:paraId="2D1FEDBB"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CEFEC2F" w14:textId="77777777" w:rsidR="00D54B46" w:rsidRPr="00AD29CE" w:rsidRDefault="00D54B46" w:rsidP="00D54B46">
      <w:pPr>
        <w:widowControl w:val="0"/>
        <w:spacing w:after="160" w:line="360" w:lineRule="auto"/>
        <w:jc w:val="center"/>
        <w:rPr>
          <w:rFonts w:ascii="GHEA Grapalat" w:hAnsi="GHEA Grapalat"/>
        </w:rPr>
      </w:pPr>
    </w:p>
    <w:p w14:paraId="5B44AB54" w14:textId="77777777" w:rsidR="00D54B46" w:rsidRPr="00E40AC8" w:rsidRDefault="00D54B46" w:rsidP="00D54B46">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0"/>
        <w:t>*</w:t>
      </w:r>
    </w:p>
    <w:p w14:paraId="7353C818" w14:textId="77777777" w:rsidR="00B36DBB" w:rsidRDefault="007F25FA" w:rsidP="00D54B46">
      <w:pPr>
        <w:widowControl w:val="0"/>
        <w:spacing w:after="160" w:line="360" w:lineRule="auto"/>
        <w:jc w:val="right"/>
        <w:rPr>
          <w:rFonts w:ascii="GHEA Grapalat" w:hAnsi="GHEA Grapalat"/>
          <w:b/>
          <w:bCs/>
        </w:rPr>
      </w:pPr>
      <w:r w:rsidRPr="007F25FA">
        <w:rPr>
          <w:rFonts w:ascii="GHEA Grapalat" w:hAnsi="GHEA Grapalat"/>
          <w:b/>
          <w:bCs/>
        </w:rPr>
        <w:t xml:space="preserve">Консультационные услуги </w:t>
      </w:r>
      <w:r w:rsidR="00B36DBB" w:rsidRPr="00B36DBB">
        <w:rPr>
          <w:rFonts w:ascii="GHEA Grapalat" w:hAnsi="GHEA Grapalat"/>
          <w:b/>
          <w:bCs/>
        </w:rPr>
        <w:t xml:space="preserve">по техническому контролю качества срочных и непредвиденных работ на территории Еревана </w:t>
      </w:r>
    </w:p>
    <w:p w14:paraId="746D90B3" w14:textId="0DE3B2EC" w:rsidR="00D54B46" w:rsidRPr="00AD29CE" w:rsidRDefault="00D54B46" w:rsidP="00D54B46">
      <w:pPr>
        <w:widowControl w:val="0"/>
        <w:spacing w:after="160" w:line="360" w:lineRule="auto"/>
        <w:jc w:val="right"/>
        <w:rPr>
          <w:rFonts w:ascii="GHEA Grapalat" w:hAnsi="GHEA Grapalat"/>
        </w:rPr>
      </w:pPr>
      <w:r w:rsidRPr="00AD29CE">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3884"/>
        <w:gridCol w:w="1177"/>
        <w:gridCol w:w="1358"/>
        <w:gridCol w:w="823"/>
        <w:gridCol w:w="2162"/>
        <w:gridCol w:w="2715"/>
      </w:tblGrid>
      <w:tr w:rsidR="00D54B46" w:rsidRPr="00E40AC8" w14:paraId="1F88BC5B" w14:textId="77777777" w:rsidTr="00A85A62">
        <w:trPr>
          <w:trHeight w:val="422"/>
          <w:jc w:val="center"/>
        </w:trPr>
        <w:tc>
          <w:tcPr>
            <w:tcW w:w="15845" w:type="dxa"/>
            <w:gridSpan w:val="8"/>
          </w:tcPr>
          <w:p w14:paraId="2A55256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Услуги</w:t>
            </w:r>
          </w:p>
        </w:tc>
      </w:tr>
      <w:tr w:rsidR="00D54B46" w:rsidRPr="00E40AC8" w14:paraId="094ABA46" w14:textId="77777777" w:rsidTr="007F25FA">
        <w:trPr>
          <w:trHeight w:val="247"/>
          <w:jc w:val="center"/>
        </w:trPr>
        <w:tc>
          <w:tcPr>
            <w:tcW w:w="1880" w:type="dxa"/>
            <w:vMerge w:val="restart"/>
            <w:vAlign w:val="center"/>
          </w:tcPr>
          <w:p w14:paraId="5BAEC40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vAlign w:val="center"/>
          </w:tcPr>
          <w:p w14:paraId="5AA319A2"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3884" w:type="dxa"/>
            <w:vMerge w:val="restart"/>
            <w:vAlign w:val="center"/>
          </w:tcPr>
          <w:p w14:paraId="3E1B3491"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177" w:type="dxa"/>
            <w:vMerge w:val="restart"/>
            <w:vAlign w:val="center"/>
          </w:tcPr>
          <w:p w14:paraId="34BC7AEA"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58" w:type="dxa"/>
            <w:vMerge w:val="restart"/>
            <w:vAlign w:val="center"/>
          </w:tcPr>
          <w:p w14:paraId="3DC42D7D"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23" w:type="dxa"/>
            <w:vMerge w:val="restart"/>
            <w:vAlign w:val="center"/>
          </w:tcPr>
          <w:p w14:paraId="2A11DD04"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общий объем</w:t>
            </w:r>
          </w:p>
        </w:tc>
        <w:tc>
          <w:tcPr>
            <w:tcW w:w="4877" w:type="dxa"/>
            <w:gridSpan w:val="2"/>
            <w:vAlign w:val="center"/>
          </w:tcPr>
          <w:p w14:paraId="0A58BCAC"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D54B46" w:rsidRPr="00E40AC8" w14:paraId="034C73A2" w14:textId="77777777" w:rsidTr="007F25FA">
        <w:trPr>
          <w:trHeight w:val="501"/>
          <w:jc w:val="center"/>
        </w:trPr>
        <w:tc>
          <w:tcPr>
            <w:tcW w:w="1880" w:type="dxa"/>
            <w:vMerge/>
            <w:vAlign w:val="center"/>
          </w:tcPr>
          <w:p w14:paraId="12D8D438" w14:textId="77777777" w:rsidR="00D54B46" w:rsidRPr="00E40AC8" w:rsidRDefault="00D54B46" w:rsidP="00EA35BC">
            <w:pPr>
              <w:widowControl w:val="0"/>
              <w:spacing w:after="120"/>
              <w:jc w:val="center"/>
              <w:rPr>
                <w:rFonts w:ascii="GHEA Grapalat" w:hAnsi="GHEA Grapalat"/>
                <w:sz w:val="20"/>
              </w:rPr>
            </w:pPr>
          </w:p>
        </w:tc>
        <w:tc>
          <w:tcPr>
            <w:tcW w:w="1846" w:type="dxa"/>
            <w:vMerge/>
            <w:vAlign w:val="center"/>
          </w:tcPr>
          <w:p w14:paraId="23521215" w14:textId="77777777" w:rsidR="00D54B46" w:rsidRPr="00E40AC8" w:rsidRDefault="00D54B46" w:rsidP="00EA35BC">
            <w:pPr>
              <w:widowControl w:val="0"/>
              <w:spacing w:after="120"/>
              <w:jc w:val="center"/>
              <w:rPr>
                <w:rFonts w:ascii="GHEA Grapalat" w:hAnsi="GHEA Grapalat"/>
                <w:sz w:val="20"/>
              </w:rPr>
            </w:pPr>
          </w:p>
        </w:tc>
        <w:tc>
          <w:tcPr>
            <w:tcW w:w="3884" w:type="dxa"/>
            <w:vMerge/>
            <w:vAlign w:val="center"/>
          </w:tcPr>
          <w:p w14:paraId="1E8C69C7" w14:textId="77777777" w:rsidR="00D54B46" w:rsidRPr="00E40AC8" w:rsidRDefault="00D54B46" w:rsidP="00EA35BC">
            <w:pPr>
              <w:widowControl w:val="0"/>
              <w:spacing w:after="120"/>
              <w:jc w:val="center"/>
              <w:rPr>
                <w:rFonts w:ascii="GHEA Grapalat" w:hAnsi="GHEA Grapalat"/>
                <w:sz w:val="20"/>
              </w:rPr>
            </w:pPr>
          </w:p>
        </w:tc>
        <w:tc>
          <w:tcPr>
            <w:tcW w:w="1177" w:type="dxa"/>
            <w:vMerge/>
            <w:vAlign w:val="center"/>
          </w:tcPr>
          <w:p w14:paraId="0BC2A8F9" w14:textId="77777777" w:rsidR="00D54B46" w:rsidRPr="00E40AC8" w:rsidRDefault="00D54B46" w:rsidP="00EA35BC">
            <w:pPr>
              <w:widowControl w:val="0"/>
              <w:spacing w:after="120"/>
              <w:jc w:val="center"/>
              <w:rPr>
                <w:rFonts w:ascii="GHEA Grapalat" w:hAnsi="GHEA Grapalat"/>
                <w:sz w:val="20"/>
              </w:rPr>
            </w:pPr>
          </w:p>
        </w:tc>
        <w:tc>
          <w:tcPr>
            <w:tcW w:w="1358" w:type="dxa"/>
            <w:vMerge/>
            <w:vAlign w:val="center"/>
          </w:tcPr>
          <w:p w14:paraId="45D91C58" w14:textId="77777777" w:rsidR="00D54B46" w:rsidRPr="00E40AC8" w:rsidRDefault="00D54B46" w:rsidP="00EA35BC">
            <w:pPr>
              <w:widowControl w:val="0"/>
              <w:spacing w:after="120"/>
              <w:jc w:val="center"/>
              <w:rPr>
                <w:rFonts w:ascii="GHEA Grapalat" w:hAnsi="GHEA Grapalat"/>
                <w:sz w:val="20"/>
              </w:rPr>
            </w:pPr>
          </w:p>
        </w:tc>
        <w:tc>
          <w:tcPr>
            <w:tcW w:w="823" w:type="dxa"/>
            <w:vMerge/>
            <w:vAlign w:val="center"/>
          </w:tcPr>
          <w:p w14:paraId="3521252D" w14:textId="77777777" w:rsidR="00D54B46" w:rsidRPr="00E40AC8" w:rsidRDefault="00D54B46" w:rsidP="00EA35BC">
            <w:pPr>
              <w:widowControl w:val="0"/>
              <w:spacing w:after="120"/>
              <w:jc w:val="center"/>
              <w:rPr>
                <w:rFonts w:ascii="GHEA Grapalat" w:hAnsi="GHEA Grapalat"/>
                <w:sz w:val="20"/>
              </w:rPr>
            </w:pPr>
          </w:p>
        </w:tc>
        <w:tc>
          <w:tcPr>
            <w:tcW w:w="2162" w:type="dxa"/>
            <w:vAlign w:val="center"/>
          </w:tcPr>
          <w:p w14:paraId="539BF495"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адрес</w:t>
            </w:r>
          </w:p>
        </w:tc>
        <w:tc>
          <w:tcPr>
            <w:tcW w:w="2715" w:type="dxa"/>
            <w:vAlign w:val="center"/>
          </w:tcPr>
          <w:p w14:paraId="2102CBAD" w14:textId="77777777" w:rsidR="00D54B46" w:rsidRPr="00E40AC8" w:rsidRDefault="00D54B46" w:rsidP="00EA35BC">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1"/>
              <w:t>**</w:t>
            </w:r>
          </w:p>
        </w:tc>
      </w:tr>
      <w:tr w:rsidR="00B36DBB" w:rsidRPr="00E40AC8" w14:paraId="2CECA8C6" w14:textId="77777777" w:rsidTr="00B36DBB">
        <w:trPr>
          <w:trHeight w:val="4753"/>
          <w:jc w:val="center"/>
        </w:trPr>
        <w:tc>
          <w:tcPr>
            <w:tcW w:w="1880" w:type="dxa"/>
            <w:vAlign w:val="center"/>
          </w:tcPr>
          <w:p w14:paraId="49A2C46A" w14:textId="1025658E" w:rsidR="00B36DBB" w:rsidRPr="00453E01" w:rsidRDefault="00B36DBB" w:rsidP="00B36DBB">
            <w:pPr>
              <w:jc w:val="center"/>
              <w:rPr>
                <w:rFonts w:ascii="GHEA Grapalat" w:hAnsi="GHEA Grapalat"/>
                <w:sz w:val="20"/>
                <w:lang w:val="hy-AM"/>
              </w:rPr>
            </w:pPr>
            <w:r>
              <w:rPr>
                <w:color w:val="000000"/>
                <w:sz w:val="20"/>
                <w:szCs w:val="20"/>
              </w:rPr>
              <w:lastRenderedPageBreak/>
              <w:t>1</w:t>
            </w:r>
          </w:p>
        </w:tc>
        <w:tc>
          <w:tcPr>
            <w:tcW w:w="1846" w:type="dxa"/>
            <w:vAlign w:val="center"/>
          </w:tcPr>
          <w:p w14:paraId="0455EE2E" w14:textId="05B5B834" w:rsidR="00B36DBB" w:rsidRPr="006F1169" w:rsidRDefault="00B36DBB" w:rsidP="00B36DBB">
            <w:pPr>
              <w:ind w:left="145" w:hanging="145"/>
              <w:jc w:val="center"/>
              <w:rPr>
                <w:rFonts w:ascii="GHEA Grapalat" w:hAnsi="GHEA Grapalat"/>
                <w:b/>
                <w:bCs/>
                <w:sz w:val="18"/>
                <w:szCs w:val="18"/>
                <w:lang w:val="hy-AM"/>
              </w:rPr>
            </w:pPr>
            <w:r>
              <w:rPr>
                <w:rFonts w:ascii="GHEA Grapalat" w:hAnsi="GHEA Grapalat" w:cs="Calibri"/>
                <w:sz w:val="22"/>
                <w:szCs w:val="22"/>
              </w:rPr>
              <w:t>71351540/103</w:t>
            </w:r>
          </w:p>
        </w:tc>
        <w:tc>
          <w:tcPr>
            <w:tcW w:w="3884" w:type="dxa"/>
            <w:vMerge w:val="restart"/>
          </w:tcPr>
          <w:p w14:paraId="42E66A87" w14:textId="77777777" w:rsidR="00B36DBB" w:rsidRPr="00B36DBB" w:rsidRDefault="00B36DBB" w:rsidP="00B36DBB">
            <w:pPr>
              <w:jc w:val="both"/>
              <w:rPr>
                <w:rFonts w:ascii="GHEA Grapalat" w:hAnsi="GHEA Grapalat"/>
                <w:bCs/>
                <w:sz w:val="18"/>
                <w:szCs w:val="14"/>
              </w:rPr>
            </w:pPr>
            <w:r w:rsidRPr="00B36DBB">
              <w:rPr>
                <w:rFonts w:ascii="GHEA Grapalat" w:hAnsi="GHEA Grapalat"/>
                <w:bCs/>
                <w:sz w:val="18"/>
                <w:szCs w:val="14"/>
              </w:rPr>
              <w:t xml:space="preserve">          Техническое описание общих требований к обслуживанию:</w:t>
            </w:r>
          </w:p>
          <w:p w14:paraId="1C9187D3" w14:textId="77777777" w:rsidR="00B36DBB" w:rsidRPr="00B36DBB" w:rsidRDefault="00B36DBB" w:rsidP="00B36DBB">
            <w:pPr>
              <w:jc w:val="both"/>
              <w:rPr>
                <w:rFonts w:ascii="GHEA Grapalat" w:hAnsi="GHEA Grapalat"/>
                <w:bCs/>
                <w:sz w:val="18"/>
                <w:szCs w:val="14"/>
              </w:rPr>
            </w:pPr>
            <w:r w:rsidRPr="00B36DBB">
              <w:rPr>
                <w:rFonts w:ascii="GHEA Grapalat" w:hAnsi="GHEA Grapalat"/>
                <w:bCs/>
                <w:sz w:val="18"/>
                <w:szCs w:val="14"/>
              </w:rPr>
              <w:t>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p>
          <w:p w14:paraId="161467C5" w14:textId="77777777" w:rsidR="00B36DBB" w:rsidRPr="00B36DBB" w:rsidRDefault="00B36DBB" w:rsidP="00B36DBB">
            <w:pPr>
              <w:jc w:val="both"/>
              <w:rPr>
                <w:rFonts w:ascii="GHEA Grapalat" w:hAnsi="GHEA Grapalat"/>
                <w:bCs/>
                <w:sz w:val="18"/>
                <w:szCs w:val="14"/>
              </w:rPr>
            </w:pPr>
            <w:r w:rsidRPr="00B36DBB">
              <w:rPr>
                <w:rFonts w:ascii="GHEA Grapalat" w:hAnsi="GHEA Grapalat"/>
                <w:bCs/>
                <w:sz w:val="18"/>
                <w:szCs w:val="14"/>
              </w:rP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14:paraId="27DDBA4C" w14:textId="77777777" w:rsidR="00B36DBB" w:rsidRPr="00B36DBB" w:rsidRDefault="00B36DBB" w:rsidP="00B36DBB">
            <w:pPr>
              <w:jc w:val="both"/>
              <w:rPr>
                <w:rFonts w:ascii="GHEA Grapalat" w:hAnsi="GHEA Grapalat"/>
                <w:bCs/>
                <w:sz w:val="18"/>
                <w:szCs w:val="14"/>
              </w:rPr>
            </w:pPr>
            <w:r w:rsidRPr="00B36DBB">
              <w:rPr>
                <w:rFonts w:ascii="GHEA Grapalat" w:hAnsi="GHEA Grapalat"/>
                <w:bCs/>
                <w:sz w:val="18"/>
                <w:szCs w:val="14"/>
              </w:rPr>
              <w:t>3. Основными обязанностями исполнителя технического надзора  являются:</w:t>
            </w:r>
          </w:p>
          <w:p w14:paraId="0040C543" w14:textId="77777777" w:rsidR="00B36DBB" w:rsidRPr="00B36DBB" w:rsidRDefault="00B36DBB" w:rsidP="00B36DBB">
            <w:pPr>
              <w:jc w:val="both"/>
              <w:rPr>
                <w:rFonts w:ascii="GHEA Grapalat" w:hAnsi="GHEA Grapalat"/>
                <w:bCs/>
                <w:sz w:val="18"/>
                <w:szCs w:val="14"/>
              </w:rPr>
            </w:pPr>
            <w:r w:rsidRPr="00B36DBB">
              <w:rPr>
                <w:rFonts w:ascii="GHEA Grapalat" w:hAnsi="GHEA Grapalat"/>
                <w:bCs/>
                <w:sz w:val="18"/>
                <w:szCs w:val="14"/>
              </w:rPr>
              <w:t>• периодически фотографировать состояние объекта строительства от начала до конца строительства;</w:t>
            </w:r>
          </w:p>
          <w:p w14:paraId="4FDC5209" w14:textId="77777777" w:rsidR="00B36DBB" w:rsidRPr="00B36DBB" w:rsidRDefault="00B36DBB" w:rsidP="00B36DBB">
            <w:pPr>
              <w:jc w:val="both"/>
              <w:rPr>
                <w:rFonts w:ascii="GHEA Grapalat" w:hAnsi="GHEA Grapalat"/>
                <w:bCs/>
                <w:sz w:val="18"/>
                <w:szCs w:val="14"/>
              </w:rPr>
            </w:pPr>
            <w:r w:rsidRPr="00B36DBB">
              <w:rPr>
                <w:rFonts w:ascii="GHEA Grapalat" w:hAnsi="GHEA Grapalat"/>
                <w:bCs/>
                <w:sz w:val="18"/>
                <w:szCs w:val="14"/>
              </w:rPr>
              <w:t>• обеспечить соответствие  выполняемых  работ  условиям контрактного соглашения, строительным нормам и правилам,</w:t>
            </w:r>
          </w:p>
          <w:p w14:paraId="5244140A" w14:textId="77777777" w:rsidR="00B36DBB" w:rsidRPr="00B36DBB" w:rsidRDefault="00B36DBB" w:rsidP="00B36DBB">
            <w:pPr>
              <w:jc w:val="both"/>
              <w:rPr>
                <w:rFonts w:ascii="GHEA Grapalat" w:hAnsi="GHEA Grapalat"/>
                <w:bCs/>
                <w:sz w:val="18"/>
                <w:szCs w:val="14"/>
              </w:rPr>
            </w:pPr>
            <w:r w:rsidRPr="00B36DBB">
              <w:rPr>
                <w:rFonts w:ascii="GHEA Grapalat" w:hAnsi="GHEA Grapalat"/>
                <w:bCs/>
                <w:sz w:val="18"/>
                <w:szCs w:val="14"/>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14:paraId="18C193A9" w14:textId="77777777" w:rsidR="00B36DBB" w:rsidRPr="00B36DBB" w:rsidRDefault="00B36DBB" w:rsidP="00B36DBB">
            <w:pPr>
              <w:jc w:val="both"/>
              <w:rPr>
                <w:rFonts w:ascii="GHEA Grapalat" w:hAnsi="GHEA Grapalat"/>
                <w:bCs/>
                <w:sz w:val="18"/>
                <w:szCs w:val="14"/>
              </w:rPr>
            </w:pPr>
            <w:r w:rsidRPr="00B36DBB">
              <w:rPr>
                <w:rFonts w:ascii="GHEA Grapalat" w:hAnsi="GHEA Grapalat"/>
                <w:bCs/>
                <w:sz w:val="18"/>
                <w:szCs w:val="14"/>
              </w:rPr>
              <w:t>• проверять и утверждать рабочие и исполнительные документы, подготовленные Подрядчиком,</w:t>
            </w:r>
          </w:p>
          <w:p w14:paraId="554A6D92" w14:textId="77777777" w:rsidR="00B36DBB" w:rsidRPr="00B36DBB" w:rsidRDefault="00B36DBB" w:rsidP="00B36DBB">
            <w:pPr>
              <w:jc w:val="both"/>
              <w:rPr>
                <w:rFonts w:ascii="GHEA Grapalat" w:hAnsi="GHEA Grapalat"/>
                <w:bCs/>
                <w:sz w:val="18"/>
                <w:szCs w:val="14"/>
              </w:rPr>
            </w:pPr>
            <w:r w:rsidRPr="00B36DBB">
              <w:rPr>
                <w:rFonts w:ascii="GHEA Grapalat" w:hAnsi="GHEA Grapalat"/>
                <w:bCs/>
                <w:sz w:val="18"/>
                <w:szCs w:val="14"/>
              </w:rPr>
              <w:t xml:space="preserve">•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w:t>
            </w:r>
            <w:r w:rsidRPr="00B36DBB">
              <w:rPr>
                <w:rFonts w:ascii="GHEA Grapalat" w:hAnsi="GHEA Grapalat"/>
                <w:bCs/>
                <w:sz w:val="18"/>
                <w:szCs w:val="14"/>
              </w:rPr>
              <w:lastRenderedPageBreak/>
              <w:t>которые не соответствуют необходимым условиям;</w:t>
            </w:r>
          </w:p>
          <w:p w14:paraId="235A5634" w14:textId="77777777" w:rsidR="00B36DBB" w:rsidRPr="00B36DBB" w:rsidRDefault="00B36DBB" w:rsidP="00B36DBB">
            <w:pPr>
              <w:jc w:val="both"/>
              <w:rPr>
                <w:rFonts w:ascii="GHEA Grapalat" w:hAnsi="GHEA Grapalat"/>
                <w:bCs/>
                <w:sz w:val="18"/>
                <w:szCs w:val="14"/>
              </w:rPr>
            </w:pPr>
            <w:r w:rsidRPr="00B36DBB">
              <w:rPr>
                <w:rFonts w:ascii="GHEA Grapalat" w:hAnsi="GHEA Grapalat"/>
                <w:bCs/>
                <w:sz w:val="18"/>
                <w:szCs w:val="14"/>
              </w:rPr>
              <w:t>• контролировать и оценивать процесс строительства, чтобы обеспечить завершение строительства в соответствии с графиком, указанным в контракте;</w:t>
            </w:r>
          </w:p>
          <w:p w14:paraId="5BA9CC66" w14:textId="77777777" w:rsidR="00B36DBB" w:rsidRPr="00B36DBB" w:rsidRDefault="00B36DBB" w:rsidP="00B36DBB">
            <w:pPr>
              <w:jc w:val="both"/>
              <w:rPr>
                <w:rFonts w:ascii="GHEA Grapalat" w:hAnsi="GHEA Grapalat"/>
                <w:bCs/>
                <w:sz w:val="18"/>
                <w:szCs w:val="14"/>
              </w:rPr>
            </w:pPr>
            <w:r w:rsidRPr="00B36DBB">
              <w:rPr>
                <w:rFonts w:ascii="GHEA Grapalat" w:hAnsi="GHEA Grapalat"/>
                <w:bCs/>
                <w:sz w:val="18"/>
                <w:szCs w:val="14"/>
              </w:rP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14:paraId="1C135826" w14:textId="77777777" w:rsidR="00B36DBB" w:rsidRPr="00B36DBB" w:rsidRDefault="00B36DBB" w:rsidP="00B36DBB">
            <w:pPr>
              <w:jc w:val="both"/>
              <w:rPr>
                <w:rFonts w:ascii="GHEA Grapalat" w:hAnsi="GHEA Grapalat"/>
                <w:bCs/>
                <w:sz w:val="18"/>
                <w:szCs w:val="14"/>
              </w:rPr>
            </w:pPr>
            <w:r w:rsidRPr="00B36DBB">
              <w:rPr>
                <w:rFonts w:ascii="GHEA Grapalat" w:hAnsi="GHEA Grapalat"/>
                <w:bCs/>
                <w:sz w:val="18"/>
                <w:szCs w:val="14"/>
              </w:rP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p>
          <w:p w14:paraId="2D295D48" w14:textId="77777777" w:rsidR="00B36DBB" w:rsidRPr="00B36DBB" w:rsidRDefault="00B36DBB" w:rsidP="00B36DBB">
            <w:pPr>
              <w:jc w:val="both"/>
              <w:rPr>
                <w:rFonts w:ascii="GHEA Grapalat" w:hAnsi="GHEA Grapalat"/>
                <w:bCs/>
                <w:sz w:val="18"/>
                <w:szCs w:val="14"/>
              </w:rPr>
            </w:pPr>
            <w:r w:rsidRPr="00B36DBB">
              <w:rPr>
                <w:rFonts w:ascii="GHEA Grapalat" w:hAnsi="GHEA Grapalat"/>
                <w:bCs/>
                <w:sz w:val="18"/>
                <w:szCs w:val="14"/>
              </w:rPr>
              <w:t>• предлагать те действия, которые будут необходимы для сохранения рабочего графика в случае возникновения проблем во время строительства;</w:t>
            </w:r>
          </w:p>
          <w:p w14:paraId="26EC64D4" w14:textId="77777777" w:rsidR="00B36DBB" w:rsidRPr="00B36DBB" w:rsidRDefault="00B36DBB" w:rsidP="00B36DBB">
            <w:pPr>
              <w:jc w:val="both"/>
              <w:rPr>
                <w:rFonts w:ascii="GHEA Grapalat" w:hAnsi="GHEA Grapalat"/>
                <w:bCs/>
                <w:sz w:val="18"/>
                <w:szCs w:val="14"/>
              </w:rPr>
            </w:pPr>
            <w:r w:rsidRPr="00B36DBB">
              <w:rPr>
                <w:rFonts w:ascii="GHEA Grapalat" w:hAnsi="GHEA Grapalat"/>
                <w:bCs/>
                <w:sz w:val="18"/>
                <w:szCs w:val="14"/>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14:paraId="55E4F267" w14:textId="77777777" w:rsidR="00B36DBB" w:rsidRPr="00B36DBB" w:rsidRDefault="00B36DBB" w:rsidP="00B36DBB">
            <w:pPr>
              <w:jc w:val="both"/>
              <w:rPr>
                <w:rFonts w:ascii="GHEA Grapalat" w:hAnsi="GHEA Grapalat"/>
                <w:bCs/>
                <w:sz w:val="18"/>
                <w:szCs w:val="14"/>
              </w:rPr>
            </w:pPr>
            <w:r w:rsidRPr="00B36DBB">
              <w:rPr>
                <w:rFonts w:ascii="GHEA Grapalat" w:hAnsi="GHEA Grapalat"/>
                <w:bCs/>
                <w:sz w:val="18"/>
                <w:szCs w:val="14"/>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14:paraId="4B344E02" w14:textId="77777777" w:rsidR="00B36DBB" w:rsidRPr="00B36DBB" w:rsidRDefault="00B36DBB" w:rsidP="00B36DBB">
            <w:pPr>
              <w:jc w:val="both"/>
              <w:rPr>
                <w:rFonts w:ascii="GHEA Grapalat" w:hAnsi="GHEA Grapalat"/>
                <w:bCs/>
                <w:sz w:val="18"/>
                <w:szCs w:val="14"/>
              </w:rPr>
            </w:pPr>
            <w:r w:rsidRPr="00B36DBB">
              <w:rPr>
                <w:rFonts w:ascii="GHEA Grapalat" w:hAnsi="GHEA Grapalat"/>
                <w:bCs/>
                <w:sz w:val="18"/>
                <w:szCs w:val="14"/>
              </w:rPr>
              <w:t>• проводить измерения объемов работ и участвовать в составлении и утверждении исполнительных документов,</w:t>
            </w:r>
          </w:p>
          <w:p w14:paraId="30A16E7B" w14:textId="77777777" w:rsidR="00B36DBB" w:rsidRPr="00B36DBB" w:rsidRDefault="00B36DBB" w:rsidP="00B36DBB">
            <w:pPr>
              <w:jc w:val="both"/>
              <w:rPr>
                <w:rFonts w:ascii="GHEA Grapalat" w:hAnsi="GHEA Grapalat"/>
                <w:bCs/>
                <w:sz w:val="18"/>
                <w:szCs w:val="14"/>
              </w:rPr>
            </w:pPr>
            <w:r w:rsidRPr="00B36DBB">
              <w:rPr>
                <w:rFonts w:ascii="GHEA Grapalat" w:hAnsi="GHEA Grapalat"/>
                <w:bCs/>
                <w:sz w:val="18"/>
                <w:szCs w:val="14"/>
              </w:rPr>
              <w:t xml:space="preserve">• после завершения строительства предоставить Заказчику отчет о выполненных работах, прилагая </w:t>
            </w:r>
            <w:r w:rsidRPr="00B36DBB">
              <w:rPr>
                <w:rFonts w:ascii="GHEA Grapalat" w:hAnsi="GHEA Grapalat"/>
                <w:bCs/>
                <w:sz w:val="18"/>
                <w:szCs w:val="14"/>
              </w:rPr>
              <w:lastRenderedPageBreak/>
              <w:t>фотографии, необходимые чертежи, акты закрытых работ, акты испытаний, сертификаты,</w:t>
            </w:r>
          </w:p>
          <w:p w14:paraId="3C1830A9" w14:textId="77777777" w:rsidR="00B36DBB" w:rsidRPr="00B36DBB" w:rsidRDefault="00B36DBB" w:rsidP="00B36DBB">
            <w:pPr>
              <w:jc w:val="both"/>
              <w:rPr>
                <w:rFonts w:ascii="GHEA Grapalat" w:hAnsi="GHEA Grapalat"/>
                <w:bCs/>
                <w:sz w:val="18"/>
                <w:szCs w:val="14"/>
              </w:rPr>
            </w:pPr>
            <w:r w:rsidRPr="00B36DBB">
              <w:rPr>
                <w:rFonts w:ascii="GHEA Grapalat" w:hAnsi="GHEA Grapalat"/>
                <w:bCs/>
                <w:sz w:val="18"/>
                <w:szCs w:val="14"/>
              </w:rPr>
              <w:t>• измерить работы, которые должны быть выполнены по указанию Заказчика.</w:t>
            </w:r>
          </w:p>
          <w:p w14:paraId="070FA448" w14:textId="77777777" w:rsidR="00B36DBB" w:rsidRPr="00B36DBB" w:rsidRDefault="00B36DBB" w:rsidP="00B36DBB">
            <w:pPr>
              <w:jc w:val="both"/>
              <w:rPr>
                <w:rFonts w:ascii="GHEA Grapalat" w:hAnsi="GHEA Grapalat"/>
                <w:bCs/>
                <w:sz w:val="18"/>
                <w:szCs w:val="14"/>
              </w:rPr>
            </w:pPr>
            <w:r w:rsidRPr="00B36DBB">
              <w:rPr>
                <w:rFonts w:ascii="GHEA Grapalat" w:hAnsi="GHEA Grapalat"/>
                <w:bCs/>
                <w:sz w:val="18"/>
                <w:szCs w:val="14"/>
              </w:rP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p>
          <w:p w14:paraId="7E1E0C4F" w14:textId="77777777" w:rsidR="00B36DBB" w:rsidRPr="00B36DBB" w:rsidRDefault="00B36DBB" w:rsidP="00B36DBB">
            <w:pPr>
              <w:jc w:val="both"/>
              <w:rPr>
                <w:rFonts w:ascii="GHEA Grapalat" w:hAnsi="GHEA Grapalat"/>
                <w:bCs/>
                <w:sz w:val="18"/>
                <w:szCs w:val="14"/>
              </w:rPr>
            </w:pPr>
            <w:r w:rsidRPr="00B36DBB">
              <w:rPr>
                <w:rFonts w:ascii="GHEA Grapalat" w:hAnsi="GHEA Grapalat"/>
                <w:bCs/>
                <w:sz w:val="18"/>
                <w:szCs w:val="14"/>
              </w:rPr>
              <w:t>Требования к отчетности:</w:t>
            </w:r>
          </w:p>
          <w:p w14:paraId="61CB2EB4" w14:textId="77777777" w:rsidR="00B36DBB" w:rsidRPr="00B36DBB" w:rsidRDefault="00B36DBB" w:rsidP="00B36DBB">
            <w:pPr>
              <w:jc w:val="both"/>
              <w:rPr>
                <w:rFonts w:ascii="GHEA Grapalat" w:hAnsi="GHEA Grapalat"/>
                <w:bCs/>
                <w:sz w:val="18"/>
                <w:szCs w:val="14"/>
              </w:rPr>
            </w:pPr>
            <w:r w:rsidRPr="00B36DBB">
              <w:rPr>
                <w:rFonts w:ascii="GHEA Grapalat" w:hAnsi="GHEA Grapalat"/>
                <w:bCs/>
                <w:sz w:val="18"/>
                <w:szCs w:val="14"/>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14:paraId="4ACBA0E8" w14:textId="77777777" w:rsidR="00B36DBB" w:rsidRPr="00B36DBB" w:rsidRDefault="00B36DBB" w:rsidP="00B36DBB">
            <w:pPr>
              <w:jc w:val="both"/>
              <w:rPr>
                <w:rFonts w:ascii="GHEA Grapalat" w:hAnsi="GHEA Grapalat"/>
                <w:bCs/>
                <w:sz w:val="18"/>
                <w:szCs w:val="14"/>
              </w:rPr>
            </w:pPr>
            <w:r w:rsidRPr="00B36DBB">
              <w:rPr>
                <w:rFonts w:ascii="GHEA Grapalat" w:hAnsi="GHEA Grapalat"/>
                <w:bCs/>
                <w:sz w:val="18"/>
                <w:szCs w:val="14"/>
              </w:rPr>
              <w:t>Окончательный отчет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14:paraId="00E8C53E" w14:textId="77777777" w:rsidR="00B36DBB" w:rsidRPr="00B36DBB" w:rsidRDefault="00B36DBB" w:rsidP="00B36DBB">
            <w:pPr>
              <w:jc w:val="both"/>
              <w:rPr>
                <w:rFonts w:ascii="GHEA Grapalat" w:hAnsi="GHEA Grapalat"/>
                <w:bCs/>
                <w:sz w:val="18"/>
                <w:szCs w:val="14"/>
              </w:rPr>
            </w:pPr>
            <w:r w:rsidRPr="00B36DBB">
              <w:rPr>
                <w:rFonts w:ascii="GHEA Grapalat" w:hAnsi="GHEA Grapalat"/>
                <w:bCs/>
                <w:sz w:val="18"/>
                <w:szCs w:val="14"/>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14:paraId="47AE19A5" w14:textId="7CE390A5" w:rsidR="00B36DBB" w:rsidRPr="00B36DBB" w:rsidRDefault="00B36DBB" w:rsidP="00B36DBB">
            <w:pPr>
              <w:jc w:val="both"/>
              <w:rPr>
                <w:rFonts w:ascii="GHEA Grapalat" w:hAnsi="GHEA Grapalat"/>
                <w:bCs/>
                <w:sz w:val="18"/>
                <w:szCs w:val="14"/>
              </w:rPr>
            </w:pPr>
            <w:r w:rsidRPr="00B36DBB">
              <w:rPr>
                <w:rFonts w:ascii="GHEA Grapalat" w:hAnsi="GHEA Grapalat"/>
                <w:bCs/>
                <w:sz w:val="18"/>
                <w:szCs w:val="14"/>
              </w:rPr>
              <w:t>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w:t>
            </w:r>
          </w:p>
        </w:tc>
        <w:tc>
          <w:tcPr>
            <w:tcW w:w="1177" w:type="dxa"/>
            <w:vAlign w:val="center"/>
          </w:tcPr>
          <w:p w14:paraId="7D1AA5C8" w14:textId="77777777" w:rsidR="00B36DBB" w:rsidRPr="00E40AC8" w:rsidRDefault="00B36DBB" w:rsidP="00B36DBB">
            <w:pPr>
              <w:widowControl w:val="0"/>
              <w:spacing w:after="120"/>
              <w:jc w:val="center"/>
              <w:rPr>
                <w:rFonts w:ascii="GHEA Grapalat" w:hAnsi="GHEA Grapalat"/>
                <w:sz w:val="20"/>
              </w:rPr>
            </w:pPr>
            <w:r w:rsidRPr="00A96B2A">
              <w:rPr>
                <w:rFonts w:ascii="GHEA Grapalat" w:hAnsi="GHEA Grapalat"/>
                <w:sz w:val="20"/>
              </w:rPr>
              <w:lastRenderedPageBreak/>
              <w:t>драм</w:t>
            </w:r>
          </w:p>
        </w:tc>
        <w:tc>
          <w:tcPr>
            <w:tcW w:w="1358" w:type="dxa"/>
            <w:vAlign w:val="center"/>
          </w:tcPr>
          <w:p w14:paraId="0256D781" w14:textId="77777777" w:rsidR="00B36DBB" w:rsidRPr="00E40AC8" w:rsidRDefault="00B36DBB" w:rsidP="00B36DBB">
            <w:pPr>
              <w:widowControl w:val="0"/>
              <w:spacing w:after="120"/>
              <w:jc w:val="center"/>
              <w:rPr>
                <w:rFonts w:ascii="GHEA Grapalat" w:hAnsi="GHEA Grapalat"/>
                <w:sz w:val="20"/>
              </w:rPr>
            </w:pPr>
          </w:p>
        </w:tc>
        <w:tc>
          <w:tcPr>
            <w:tcW w:w="823" w:type="dxa"/>
            <w:vAlign w:val="center"/>
          </w:tcPr>
          <w:p w14:paraId="38ADF9CC" w14:textId="77777777" w:rsidR="00B36DBB" w:rsidRDefault="00B36DBB" w:rsidP="00B36DBB">
            <w:pPr>
              <w:widowControl w:val="0"/>
              <w:spacing w:after="120"/>
              <w:jc w:val="center"/>
              <w:rPr>
                <w:rFonts w:ascii="GHEA Grapalat" w:hAnsi="GHEA Grapalat"/>
                <w:sz w:val="20"/>
                <w:lang w:val="hy-AM"/>
              </w:rPr>
            </w:pPr>
          </w:p>
          <w:p w14:paraId="21ABB9F4" w14:textId="77777777" w:rsidR="00B36DBB" w:rsidRDefault="00B36DBB" w:rsidP="00B36DBB">
            <w:pPr>
              <w:widowControl w:val="0"/>
              <w:spacing w:after="120"/>
              <w:jc w:val="center"/>
              <w:rPr>
                <w:rFonts w:ascii="GHEA Grapalat" w:hAnsi="GHEA Grapalat"/>
                <w:sz w:val="20"/>
              </w:rPr>
            </w:pPr>
          </w:p>
          <w:p w14:paraId="04FAFBDA" w14:textId="0554CF92" w:rsidR="00B36DBB" w:rsidRDefault="00B36DBB" w:rsidP="00B36DBB">
            <w:pPr>
              <w:widowControl w:val="0"/>
              <w:spacing w:after="120"/>
              <w:jc w:val="center"/>
              <w:rPr>
                <w:rFonts w:ascii="GHEA Grapalat" w:hAnsi="GHEA Grapalat"/>
                <w:sz w:val="20"/>
                <w:lang w:val="hy-AM"/>
              </w:rPr>
            </w:pPr>
            <w:r>
              <w:rPr>
                <w:rFonts w:ascii="GHEA Grapalat" w:hAnsi="GHEA Grapalat"/>
                <w:sz w:val="20"/>
              </w:rPr>
              <w:t>1</w:t>
            </w:r>
          </w:p>
          <w:p w14:paraId="313E6249" w14:textId="77777777" w:rsidR="00B36DBB" w:rsidRDefault="00B36DBB" w:rsidP="00B36DBB">
            <w:pPr>
              <w:widowControl w:val="0"/>
              <w:spacing w:after="120"/>
              <w:jc w:val="center"/>
              <w:rPr>
                <w:rFonts w:ascii="GHEA Grapalat" w:hAnsi="GHEA Grapalat"/>
                <w:sz w:val="20"/>
                <w:lang w:val="hy-AM"/>
              </w:rPr>
            </w:pPr>
          </w:p>
          <w:p w14:paraId="4EF66747" w14:textId="77777777" w:rsidR="00B36DBB" w:rsidRDefault="00B36DBB" w:rsidP="00B36DBB">
            <w:pPr>
              <w:widowControl w:val="0"/>
              <w:spacing w:after="120"/>
              <w:jc w:val="center"/>
              <w:rPr>
                <w:rFonts w:ascii="GHEA Grapalat" w:hAnsi="GHEA Grapalat"/>
                <w:sz w:val="20"/>
                <w:lang w:val="hy-AM"/>
              </w:rPr>
            </w:pPr>
          </w:p>
          <w:p w14:paraId="322D7B7B" w14:textId="77777777" w:rsidR="00B36DBB" w:rsidRDefault="00B36DBB" w:rsidP="00B36DBB">
            <w:pPr>
              <w:widowControl w:val="0"/>
              <w:spacing w:after="120"/>
              <w:jc w:val="center"/>
              <w:rPr>
                <w:rFonts w:ascii="GHEA Grapalat" w:hAnsi="GHEA Grapalat"/>
                <w:sz w:val="20"/>
                <w:lang w:val="hy-AM"/>
              </w:rPr>
            </w:pPr>
          </w:p>
          <w:p w14:paraId="578A8EAC" w14:textId="77777777" w:rsidR="00B36DBB" w:rsidRDefault="00B36DBB" w:rsidP="00B36DBB">
            <w:pPr>
              <w:widowControl w:val="0"/>
              <w:spacing w:after="120"/>
              <w:jc w:val="center"/>
              <w:rPr>
                <w:rFonts w:ascii="GHEA Grapalat" w:hAnsi="GHEA Grapalat"/>
                <w:sz w:val="20"/>
                <w:lang w:val="hy-AM"/>
              </w:rPr>
            </w:pPr>
          </w:p>
          <w:p w14:paraId="2CCE7C55" w14:textId="77777777" w:rsidR="00B36DBB" w:rsidRDefault="00B36DBB" w:rsidP="00B36DBB">
            <w:pPr>
              <w:widowControl w:val="0"/>
              <w:spacing w:after="120"/>
              <w:jc w:val="center"/>
              <w:rPr>
                <w:rFonts w:ascii="GHEA Grapalat" w:hAnsi="GHEA Grapalat"/>
                <w:sz w:val="20"/>
                <w:lang w:val="hy-AM"/>
              </w:rPr>
            </w:pPr>
          </w:p>
          <w:p w14:paraId="63E77891" w14:textId="77777777" w:rsidR="00B36DBB" w:rsidRDefault="00B36DBB" w:rsidP="00B36DBB">
            <w:pPr>
              <w:widowControl w:val="0"/>
              <w:spacing w:after="120"/>
              <w:jc w:val="center"/>
              <w:rPr>
                <w:rFonts w:ascii="GHEA Grapalat" w:hAnsi="GHEA Grapalat"/>
                <w:sz w:val="20"/>
                <w:lang w:val="hy-AM"/>
              </w:rPr>
            </w:pPr>
          </w:p>
          <w:p w14:paraId="75429285" w14:textId="77777777" w:rsidR="00B36DBB" w:rsidRDefault="00B36DBB" w:rsidP="00B36DBB">
            <w:pPr>
              <w:widowControl w:val="0"/>
              <w:spacing w:after="120"/>
              <w:jc w:val="center"/>
              <w:rPr>
                <w:rFonts w:ascii="GHEA Grapalat" w:hAnsi="GHEA Grapalat"/>
                <w:sz w:val="20"/>
                <w:lang w:val="hy-AM"/>
              </w:rPr>
            </w:pPr>
          </w:p>
          <w:p w14:paraId="7B15BF1E" w14:textId="77777777" w:rsidR="00B36DBB" w:rsidRDefault="00B36DBB" w:rsidP="00B36DBB">
            <w:pPr>
              <w:widowControl w:val="0"/>
              <w:spacing w:after="120"/>
              <w:jc w:val="center"/>
              <w:rPr>
                <w:rFonts w:ascii="GHEA Grapalat" w:hAnsi="GHEA Grapalat"/>
                <w:sz w:val="20"/>
                <w:lang w:val="hy-AM"/>
              </w:rPr>
            </w:pPr>
          </w:p>
          <w:p w14:paraId="3A1FCADB" w14:textId="77777777" w:rsidR="00B36DBB" w:rsidRDefault="00B36DBB" w:rsidP="00B36DBB">
            <w:pPr>
              <w:widowControl w:val="0"/>
              <w:spacing w:after="120"/>
              <w:jc w:val="center"/>
              <w:rPr>
                <w:rFonts w:ascii="GHEA Grapalat" w:hAnsi="GHEA Grapalat"/>
                <w:sz w:val="20"/>
                <w:lang w:val="hy-AM"/>
              </w:rPr>
            </w:pPr>
          </w:p>
          <w:p w14:paraId="4D817BAC" w14:textId="77777777" w:rsidR="00B36DBB" w:rsidRDefault="00B36DBB" w:rsidP="00B36DBB">
            <w:pPr>
              <w:widowControl w:val="0"/>
              <w:spacing w:after="120"/>
              <w:rPr>
                <w:rFonts w:ascii="GHEA Grapalat" w:hAnsi="GHEA Grapalat"/>
                <w:sz w:val="20"/>
                <w:lang w:val="hy-AM"/>
              </w:rPr>
            </w:pPr>
          </w:p>
          <w:p w14:paraId="6D50FE31" w14:textId="77777777" w:rsidR="00B36DBB" w:rsidRDefault="00B36DBB" w:rsidP="00B36DBB">
            <w:pPr>
              <w:widowControl w:val="0"/>
              <w:spacing w:after="120"/>
              <w:jc w:val="center"/>
              <w:rPr>
                <w:rFonts w:ascii="GHEA Grapalat" w:hAnsi="GHEA Grapalat"/>
                <w:sz w:val="20"/>
                <w:lang w:val="hy-AM"/>
              </w:rPr>
            </w:pPr>
          </w:p>
          <w:p w14:paraId="58962E6D" w14:textId="3C575204" w:rsidR="00B36DBB" w:rsidRPr="006F1169" w:rsidRDefault="00B36DBB" w:rsidP="00B36DBB">
            <w:pPr>
              <w:widowControl w:val="0"/>
              <w:spacing w:after="120"/>
              <w:jc w:val="center"/>
              <w:rPr>
                <w:rFonts w:ascii="GHEA Grapalat" w:hAnsi="GHEA Grapalat"/>
                <w:sz w:val="20"/>
                <w:lang w:val="hy-AM"/>
              </w:rPr>
            </w:pPr>
          </w:p>
        </w:tc>
        <w:tc>
          <w:tcPr>
            <w:tcW w:w="2162" w:type="dxa"/>
            <w:vAlign w:val="center"/>
          </w:tcPr>
          <w:p w14:paraId="0D6BD602" w14:textId="4227710D" w:rsidR="00B36DBB" w:rsidRPr="00B36DBB" w:rsidRDefault="00B36DBB" w:rsidP="00B36DBB">
            <w:pPr>
              <w:jc w:val="both"/>
              <w:rPr>
                <w:rFonts w:ascii="GHEA Grapalat" w:hAnsi="GHEA Grapalat"/>
                <w:bCs/>
                <w:sz w:val="18"/>
                <w:szCs w:val="14"/>
              </w:rPr>
            </w:pPr>
            <w:r w:rsidRPr="00B36DBB">
              <w:rPr>
                <w:rFonts w:ascii="GHEA Grapalat" w:hAnsi="GHEA Grapalat"/>
                <w:bCs/>
                <w:sz w:val="18"/>
                <w:szCs w:val="14"/>
              </w:rPr>
              <w:t>г.Ереван</w:t>
            </w:r>
          </w:p>
        </w:tc>
        <w:tc>
          <w:tcPr>
            <w:tcW w:w="2715" w:type="dxa"/>
            <w:vAlign w:val="center"/>
          </w:tcPr>
          <w:p w14:paraId="7CFDBA9A" w14:textId="7D6EFAAA" w:rsidR="00B36DBB" w:rsidRPr="00B36DBB" w:rsidRDefault="00B36DBB" w:rsidP="00B36DBB">
            <w:pPr>
              <w:jc w:val="both"/>
              <w:rPr>
                <w:rFonts w:ascii="GHEA Grapalat" w:hAnsi="GHEA Grapalat"/>
                <w:bCs/>
                <w:sz w:val="18"/>
                <w:szCs w:val="14"/>
              </w:rPr>
            </w:pPr>
            <w:r w:rsidRPr="00B36DBB">
              <w:rPr>
                <w:rFonts w:ascii="GHEA Grapalat" w:hAnsi="GHEA Grapalat"/>
                <w:bCs/>
                <w:sz w:val="18"/>
                <w:szCs w:val="14"/>
              </w:rPr>
              <w:t>Контракт вступает в силу со дня ратификации контракта на закупку строительных работ  и действует параллельно со строительными работами.</w:t>
            </w:r>
          </w:p>
        </w:tc>
      </w:tr>
      <w:tr w:rsidR="00B36DBB" w:rsidRPr="00E40AC8" w14:paraId="73D4E053" w14:textId="77777777" w:rsidTr="00B36DBB">
        <w:trPr>
          <w:trHeight w:val="1783"/>
          <w:jc w:val="center"/>
        </w:trPr>
        <w:tc>
          <w:tcPr>
            <w:tcW w:w="1880" w:type="dxa"/>
            <w:vAlign w:val="center"/>
          </w:tcPr>
          <w:p w14:paraId="2618F02E" w14:textId="27685E89" w:rsidR="00B36DBB" w:rsidRDefault="00B36DBB" w:rsidP="00B36DBB">
            <w:pPr>
              <w:jc w:val="center"/>
              <w:rPr>
                <w:rFonts w:ascii="GHEA Grapalat" w:hAnsi="GHEA Grapalat"/>
                <w:sz w:val="20"/>
                <w:lang w:val="hy-AM"/>
              </w:rPr>
            </w:pPr>
            <w:r>
              <w:rPr>
                <w:color w:val="000000"/>
                <w:sz w:val="20"/>
                <w:szCs w:val="20"/>
              </w:rPr>
              <w:t>2</w:t>
            </w:r>
          </w:p>
        </w:tc>
        <w:tc>
          <w:tcPr>
            <w:tcW w:w="1846" w:type="dxa"/>
            <w:vAlign w:val="center"/>
          </w:tcPr>
          <w:p w14:paraId="25C2EB7B" w14:textId="69FF77B9" w:rsidR="00B36DBB" w:rsidRDefault="00B36DBB" w:rsidP="00B36DBB">
            <w:pPr>
              <w:ind w:left="145" w:hanging="145"/>
              <w:jc w:val="center"/>
              <w:rPr>
                <w:rFonts w:ascii="GHEA Grapalat" w:hAnsi="GHEA Grapalat"/>
                <w:b/>
                <w:sz w:val="22"/>
                <w:szCs w:val="22"/>
                <w:shd w:val="clear" w:color="auto" w:fill="F8F3ED"/>
                <w:lang w:val="hy-AM"/>
              </w:rPr>
            </w:pPr>
            <w:r>
              <w:rPr>
                <w:rFonts w:ascii="GHEA Grapalat" w:hAnsi="GHEA Grapalat" w:cs="Calibri"/>
                <w:sz w:val="22"/>
                <w:szCs w:val="22"/>
              </w:rPr>
              <w:t>71351540/102</w:t>
            </w:r>
          </w:p>
        </w:tc>
        <w:tc>
          <w:tcPr>
            <w:tcW w:w="3884" w:type="dxa"/>
            <w:vMerge/>
          </w:tcPr>
          <w:p w14:paraId="41D08E32" w14:textId="77777777" w:rsidR="00B36DBB" w:rsidRPr="00A9386B" w:rsidRDefault="00B36DBB" w:rsidP="00B36DBB">
            <w:pPr>
              <w:jc w:val="both"/>
              <w:rPr>
                <w:rFonts w:ascii="GHEA Grapalat" w:hAnsi="GHEA Grapalat"/>
                <w:b/>
                <w:sz w:val="18"/>
                <w:szCs w:val="14"/>
              </w:rPr>
            </w:pPr>
          </w:p>
        </w:tc>
        <w:tc>
          <w:tcPr>
            <w:tcW w:w="1177" w:type="dxa"/>
            <w:vAlign w:val="center"/>
          </w:tcPr>
          <w:p w14:paraId="78EBFD0F" w14:textId="62ED5D87" w:rsidR="00B36DBB" w:rsidRPr="00A96B2A" w:rsidRDefault="00B36DBB" w:rsidP="00B36DBB">
            <w:pPr>
              <w:widowControl w:val="0"/>
              <w:spacing w:after="120"/>
              <w:jc w:val="center"/>
              <w:rPr>
                <w:rFonts w:ascii="GHEA Grapalat" w:hAnsi="GHEA Grapalat"/>
                <w:sz w:val="20"/>
              </w:rPr>
            </w:pPr>
            <w:r w:rsidRPr="00A96B2A">
              <w:rPr>
                <w:rFonts w:ascii="GHEA Grapalat" w:hAnsi="GHEA Grapalat"/>
                <w:sz w:val="20"/>
              </w:rPr>
              <w:t>драм</w:t>
            </w:r>
          </w:p>
        </w:tc>
        <w:tc>
          <w:tcPr>
            <w:tcW w:w="1358" w:type="dxa"/>
            <w:vAlign w:val="center"/>
          </w:tcPr>
          <w:p w14:paraId="1058340B" w14:textId="77777777" w:rsidR="00B36DBB" w:rsidRPr="00E40AC8" w:rsidRDefault="00B36DBB" w:rsidP="00B36DBB">
            <w:pPr>
              <w:widowControl w:val="0"/>
              <w:spacing w:after="120"/>
              <w:jc w:val="center"/>
              <w:rPr>
                <w:rFonts w:ascii="GHEA Grapalat" w:hAnsi="GHEA Grapalat"/>
                <w:sz w:val="20"/>
              </w:rPr>
            </w:pPr>
          </w:p>
        </w:tc>
        <w:tc>
          <w:tcPr>
            <w:tcW w:w="823" w:type="dxa"/>
            <w:vAlign w:val="center"/>
          </w:tcPr>
          <w:p w14:paraId="4729E932" w14:textId="77777777" w:rsidR="00B36DBB" w:rsidRDefault="00B36DBB" w:rsidP="00B36DBB">
            <w:pPr>
              <w:widowControl w:val="0"/>
              <w:spacing w:after="120"/>
              <w:jc w:val="center"/>
              <w:rPr>
                <w:rFonts w:ascii="GHEA Grapalat" w:hAnsi="GHEA Grapalat"/>
                <w:sz w:val="20"/>
                <w:lang w:val="hy-AM"/>
              </w:rPr>
            </w:pPr>
          </w:p>
          <w:p w14:paraId="2DE4053F" w14:textId="77777777" w:rsidR="00B36DBB" w:rsidRDefault="00B36DBB" w:rsidP="00B36DBB">
            <w:pPr>
              <w:widowControl w:val="0"/>
              <w:spacing w:after="120"/>
              <w:jc w:val="center"/>
              <w:rPr>
                <w:rFonts w:ascii="GHEA Grapalat" w:hAnsi="GHEA Grapalat"/>
                <w:sz w:val="20"/>
              </w:rPr>
            </w:pPr>
          </w:p>
          <w:p w14:paraId="1FAA12D0" w14:textId="77777777" w:rsidR="00B36DBB" w:rsidRDefault="00B36DBB" w:rsidP="00B36DBB">
            <w:pPr>
              <w:widowControl w:val="0"/>
              <w:spacing w:after="120"/>
              <w:jc w:val="center"/>
              <w:rPr>
                <w:rFonts w:ascii="GHEA Grapalat" w:hAnsi="GHEA Grapalat"/>
                <w:sz w:val="20"/>
                <w:lang w:val="hy-AM"/>
              </w:rPr>
            </w:pPr>
            <w:r>
              <w:rPr>
                <w:rFonts w:ascii="GHEA Grapalat" w:hAnsi="GHEA Grapalat"/>
                <w:sz w:val="20"/>
              </w:rPr>
              <w:t>1</w:t>
            </w:r>
          </w:p>
          <w:p w14:paraId="5AA06FA1" w14:textId="77777777" w:rsidR="00B36DBB" w:rsidRDefault="00B36DBB" w:rsidP="00B36DBB">
            <w:pPr>
              <w:widowControl w:val="0"/>
              <w:spacing w:after="120"/>
              <w:jc w:val="center"/>
              <w:rPr>
                <w:rFonts w:ascii="GHEA Grapalat" w:hAnsi="GHEA Grapalat"/>
                <w:sz w:val="20"/>
                <w:lang w:val="hy-AM"/>
              </w:rPr>
            </w:pPr>
          </w:p>
          <w:p w14:paraId="57E76AEC" w14:textId="77777777" w:rsidR="00B36DBB" w:rsidRDefault="00B36DBB" w:rsidP="00B36DBB">
            <w:pPr>
              <w:widowControl w:val="0"/>
              <w:spacing w:after="120"/>
              <w:jc w:val="center"/>
              <w:rPr>
                <w:rFonts w:ascii="GHEA Grapalat" w:hAnsi="GHEA Grapalat"/>
                <w:sz w:val="20"/>
                <w:lang w:val="hy-AM"/>
              </w:rPr>
            </w:pPr>
          </w:p>
          <w:p w14:paraId="63FDCE1A" w14:textId="77777777" w:rsidR="00B36DBB" w:rsidRDefault="00B36DBB" w:rsidP="00B36DBB">
            <w:pPr>
              <w:widowControl w:val="0"/>
              <w:spacing w:after="120"/>
              <w:jc w:val="center"/>
              <w:rPr>
                <w:rFonts w:ascii="GHEA Grapalat" w:hAnsi="GHEA Grapalat"/>
                <w:sz w:val="20"/>
                <w:lang w:val="hy-AM"/>
              </w:rPr>
            </w:pPr>
          </w:p>
          <w:p w14:paraId="1AD8AAA4" w14:textId="77777777" w:rsidR="00B36DBB" w:rsidRDefault="00B36DBB" w:rsidP="00B36DBB">
            <w:pPr>
              <w:widowControl w:val="0"/>
              <w:spacing w:after="120"/>
              <w:jc w:val="center"/>
              <w:rPr>
                <w:rFonts w:ascii="GHEA Grapalat" w:hAnsi="GHEA Grapalat"/>
                <w:sz w:val="20"/>
                <w:lang w:val="hy-AM"/>
              </w:rPr>
            </w:pPr>
          </w:p>
          <w:p w14:paraId="05171E56" w14:textId="77777777" w:rsidR="00B36DBB" w:rsidRDefault="00B36DBB" w:rsidP="00B36DBB">
            <w:pPr>
              <w:widowControl w:val="0"/>
              <w:spacing w:after="120"/>
              <w:jc w:val="center"/>
              <w:rPr>
                <w:rFonts w:ascii="GHEA Grapalat" w:hAnsi="GHEA Grapalat"/>
                <w:sz w:val="20"/>
                <w:lang w:val="hy-AM"/>
              </w:rPr>
            </w:pPr>
          </w:p>
          <w:p w14:paraId="62F38B07" w14:textId="77777777" w:rsidR="00B36DBB" w:rsidRDefault="00B36DBB" w:rsidP="00B36DBB">
            <w:pPr>
              <w:widowControl w:val="0"/>
              <w:spacing w:after="120"/>
              <w:jc w:val="center"/>
              <w:rPr>
                <w:rFonts w:ascii="GHEA Grapalat" w:hAnsi="GHEA Grapalat"/>
                <w:sz w:val="20"/>
                <w:lang w:val="hy-AM"/>
              </w:rPr>
            </w:pPr>
          </w:p>
          <w:p w14:paraId="342977D1" w14:textId="77777777" w:rsidR="00B36DBB" w:rsidRDefault="00B36DBB" w:rsidP="00B36DBB">
            <w:pPr>
              <w:widowControl w:val="0"/>
              <w:spacing w:after="120"/>
              <w:jc w:val="center"/>
              <w:rPr>
                <w:rFonts w:ascii="GHEA Grapalat" w:hAnsi="GHEA Grapalat"/>
                <w:sz w:val="20"/>
                <w:lang w:val="hy-AM"/>
              </w:rPr>
            </w:pPr>
          </w:p>
          <w:p w14:paraId="35E65276" w14:textId="77777777" w:rsidR="00B36DBB" w:rsidRDefault="00B36DBB" w:rsidP="00B36DBB">
            <w:pPr>
              <w:widowControl w:val="0"/>
              <w:spacing w:after="120"/>
              <w:jc w:val="center"/>
              <w:rPr>
                <w:rFonts w:ascii="GHEA Grapalat" w:hAnsi="GHEA Grapalat"/>
                <w:sz w:val="20"/>
                <w:lang w:val="hy-AM"/>
              </w:rPr>
            </w:pPr>
          </w:p>
          <w:p w14:paraId="5FF641EC" w14:textId="77777777" w:rsidR="00B36DBB" w:rsidRDefault="00B36DBB" w:rsidP="00B36DBB">
            <w:pPr>
              <w:widowControl w:val="0"/>
              <w:spacing w:after="120"/>
              <w:jc w:val="center"/>
              <w:rPr>
                <w:rFonts w:ascii="GHEA Grapalat" w:hAnsi="GHEA Grapalat"/>
                <w:sz w:val="20"/>
                <w:lang w:val="hy-AM"/>
              </w:rPr>
            </w:pPr>
          </w:p>
          <w:p w14:paraId="054BD866" w14:textId="77777777" w:rsidR="00B36DBB" w:rsidRDefault="00B36DBB" w:rsidP="00B36DBB">
            <w:pPr>
              <w:widowControl w:val="0"/>
              <w:spacing w:after="120"/>
              <w:rPr>
                <w:rFonts w:ascii="GHEA Grapalat" w:hAnsi="GHEA Grapalat"/>
                <w:sz w:val="20"/>
                <w:lang w:val="hy-AM"/>
              </w:rPr>
            </w:pPr>
          </w:p>
          <w:p w14:paraId="49B9767A" w14:textId="77777777" w:rsidR="00B36DBB" w:rsidRDefault="00B36DBB" w:rsidP="00B36DBB">
            <w:pPr>
              <w:widowControl w:val="0"/>
              <w:spacing w:after="120"/>
              <w:jc w:val="center"/>
              <w:rPr>
                <w:rFonts w:ascii="GHEA Grapalat" w:hAnsi="GHEA Grapalat"/>
                <w:sz w:val="20"/>
                <w:lang w:val="hy-AM"/>
              </w:rPr>
            </w:pPr>
          </w:p>
          <w:p w14:paraId="22D14CC2" w14:textId="77777777" w:rsidR="00B36DBB" w:rsidRDefault="00B36DBB" w:rsidP="00B36DBB">
            <w:pPr>
              <w:widowControl w:val="0"/>
              <w:spacing w:after="120"/>
              <w:jc w:val="center"/>
              <w:rPr>
                <w:rFonts w:ascii="GHEA Grapalat" w:hAnsi="GHEA Grapalat"/>
                <w:sz w:val="20"/>
                <w:lang w:val="hy-AM"/>
              </w:rPr>
            </w:pPr>
          </w:p>
        </w:tc>
        <w:tc>
          <w:tcPr>
            <w:tcW w:w="2162" w:type="dxa"/>
            <w:vAlign w:val="center"/>
          </w:tcPr>
          <w:p w14:paraId="527A823F" w14:textId="259357CD" w:rsidR="00B36DBB" w:rsidRPr="00B36DBB" w:rsidRDefault="00B36DBB" w:rsidP="00B36DBB">
            <w:pPr>
              <w:jc w:val="both"/>
              <w:rPr>
                <w:rFonts w:ascii="GHEA Grapalat" w:hAnsi="GHEA Grapalat"/>
                <w:bCs/>
                <w:sz w:val="18"/>
                <w:szCs w:val="14"/>
              </w:rPr>
            </w:pPr>
            <w:r w:rsidRPr="00B36DBB">
              <w:rPr>
                <w:rFonts w:ascii="GHEA Grapalat" w:hAnsi="GHEA Grapalat"/>
                <w:bCs/>
                <w:sz w:val="18"/>
                <w:szCs w:val="14"/>
              </w:rPr>
              <w:lastRenderedPageBreak/>
              <w:t>г.Ереван</w:t>
            </w:r>
          </w:p>
        </w:tc>
        <w:tc>
          <w:tcPr>
            <w:tcW w:w="2715" w:type="dxa"/>
            <w:vAlign w:val="center"/>
          </w:tcPr>
          <w:p w14:paraId="40E38793" w14:textId="209C19AF" w:rsidR="00B36DBB" w:rsidRPr="00B36DBB" w:rsidRDefault="00B36DBB" w:rsidP="00B36DBB">
            <w:pPr>
              <w:jc w:val="both"/>
              <w:rPr>
                <w:rFonts w:ascii="GHEA Grapalat" w:hAnsi="GHEA Grapalat"/>
                <w:bCs/>
                <w:sz w:val="18"/>
                <w:szCs w:val="14"/>
              </w:rPr>
            </w:pPr>
            <w:r w:rsidRPr="00B36DBB">
              <w:rPr>
                <w:rFonts w:ascii="GHEA Grapalat" w:hAnsi="GHEA Grapalat"/>
                <w:bCs/>
                <w:sz w:val="18"/>
                <w:szCs w:val="14"/>
              </w:rPr>
              <w:t>Контракт вступает в силу со дня ратификации контракта на закупку строительных работ  и действует параллельно со строительными работами.</w:t>
            </w:r>
          </w:p>
        </w:tc>
      </w:tr>
      <w:tr w:rsidR="00B36DBB" w:rsidRPr="00E40AC8" w14:paraId="02EBB9D6" w14:textId="77777777" w:rsidTr="00B36DBB">
        <w:trPr>
          <w:trHeight w:val="60"/>
          <w:jc w:val="center"/>
        </w:trPr>
        <w:tc>
          <w:tcPr>
            <w:tcW w:w="1880" w:type="dxa"/>
            <w:vAlign w:val="center"/>
          </w:tcPr>
          <w:p w14:paraId="62DCB218" w14:textId="08A0D8C4" w:rsidR="00B36DBB" w:rsidRDefault="00B36DBB" w:rsidP="00B36DBB">
            <w:pPr>
              <w:jc w:val="center"/>
              <w:rPr>
                <w:rFonts w:ascii="GHEA Grapalat" w:hAnsi="GHEA Grapalat"/>
                <w:sz w:val="20"/>
                <w:lang w:val="hy-AM"/>
              </w:rPr>
            </w:pPr>
            <w:r>
              <w:rPr>
                <w:color w:val="000000"/>
                <w:sz w:val="20"/>
                <w:szCs w:val="20"/>
              </w:rPr>
              <w:t>3</w:t>
            </w:r>
          </w:p>
        </w:tc>
        <w:tc>
          <w:tcPr>
            <w:tcW w:w="1846" w:type="dxa"/>
            <w:vAlign w:val="center"/>
          </w:tcPr>
          <w:p w14:paraId="47A9288C" w14:textId="1DA8818A" w:rsidR="00B36DBB" w:rsidRDefault="00B36DBB" w:rsidP="00B36DBB">
            <w:pPr>
              <w:ind w:left="145" w:hanging="145"/>
              <w:jc w:val="center"/>
              <w:rPr>
                <w:rFonts w:ascii="GHEA Grapalat" w:hAnsi="GHEA Grapalat"/>
                <w:b/>
                <w:sz w:val="22"/>
                <w:szCs w:val="22"/>
                <w:shd w:val="clear" w:color="auto" w:fill="F8F3ED"/>
                <w:lang w:val="hy-AM"/>
              </w:rPr>
            </w:pPr>
            <w:r>
              <w:rPr>
                <w:rFonts w:ascii="GHEA Grapalat" w:hAnsi="GHEA Grapalat" w:cs="Calibri"/>
                <w:sz w:val="22"/>
                <w:szCs w:val="22"/>
              </w:rPr>
              <w:t>71351540/104</w:t>
            </w:r>
          </w:p>
        </w:tc>
        <w:tc>
          <w:tcPr>
            <w:tcW w:w="3884" w:type="dxa"/>
            <w:vMerge/>
          </w:tcPr>
          <w:p w14:paraId="3F8556EE" w14:textId="77777777" w:rsidR="00B36DBB" w:rsidRPr="00A9386B" w:rsidRDefault="00B36DBB" w:rsidP="00B36DBB">
            <w:pPr>
              <w:jc w:val="both"/>
              <w:rPr>
                <w:rFonts w:ascii="GHEA Grapalat" w:hAnsi="GHEA Grapalat"/>
                <w:b/>
                <w:sz w:val="18"/>
                <w:szCs w:val="14"/>
              </w:rPr>
            </w:pPr>
          </w:p>
        </w:tc>
        <w:tc>
          <w:tcPr>
            <w:tcW w:w="1177" w:type="dxa"/>
            <w:vAlign w:val="center"/>
          </w:tcPr>
          <w:p w14:paraId="7964BAA7" w14:textId="692399DF" w:rsidR="00B36DBB" w:rsidRPr="00A96B2A" w:rsidRDefault="00B36DBB" w:rsidP="00B36DBB">
            <w:pPr>
              <w:widowControl w:val="0"/>
              <w:spacing w:after="120"/>
              <w:jc w:val="center"/>
              <w:rPr>
                <w:rFonts w:ascii="GHEA Grapalat" w:hAnsi="GHEA Grapalat"/>
                <w:sz w:val="20"/>
              </w:rPr>
            </w:pPr>
            <w:r w:rsidRPr="00A96B2A">
              <w:rPr>
                <w:rFonts w:ascii="GHEA Grapalat" w:hAnsi="GHEA Grapalat"/>
                <w:sz w:val="20"/>
              </w:rPr>
              <w:t>драм</w:t>
            </w:r>
          </w:p>
        </w:tc>
        <w:tc>
          <w:tcPr>
            <w:tcW w:w="1358" w:type="dxa"/>
            <w:vAlign w:val="center"/>
          </w:tcPr>
          <w:p w14:paraId="2859A2D6" w14:textId="77777777" w:rsidR="00B36DBB" w:rsidRPr="00E40AC8" w:rsidRDefault="00B36DBB" w:rsidP="00B36DBB">
            <w:pPr>
              <w:widowControl w:val="0"/>
              <w:spacing w:after="120"/>
              <w:jc w:val="center"/>
              <w:rPr>
                <w:rFonts w:ascii="GHEA Grapalat" w:hAnsi="GHEA Grapalat"/>
                <w:sz w:val="20"/>
              </w:rPr>
            </w:pPr>
          </w:p>
        </w:tc>
        <w:tc>
          <w:tcPr>
            <w:tcW w:w="823" w:type="dxa"/>
            <w:vAlign w:val="center"/>
          </w:tcPr>
          <w:p w14:paraId="15D2E8C4" w14:textId="77777777" w:rsidR="00B36DBB" w:rsidRDefault="00B36DBB" w:rsidP="00B36DBB">
            <w:pPr>
              <w:widowControl w:val="0"/>
              <w:spacing w:after="120"/>
              <w:jc w:val="center"/>
              <w:rPr>
                <w:rFonts w:ascii="GHEA Grapalat" w:hAnsi="GHEA Grapalat"/>
                <w:sz w:val="20"/>
                <w:lang w:val="hy-AM"/>
              </w:rPr>
            </w:pPr>
          </w:p>
          <w:p w14:paraId="57385821" w14:textId="77777777" w:rsidR="00B36DBB" w:rsidRDefault="00B36DBB" w:rsidP="00B36DBB">
            <w:pPr>
              <w:widowControl w:val="0"/>
              <w:spacing w:after="120"/>
              <w:jc w:val="center"/>
              <w:rPr>
                <w:rFonts w:ascii="GHEA Grapalat" w:hAnsi="GHEA Grapalat"/>
                <w:sz w:val="20"/>
              </w:rPr>
            </w:pPr>
          </w:p>
          <w:p w14:paraId="1C585368" w14:textId="77777777" w:rsidR="00B36DBB" w:rsidRDefault="00B36DBB" w:rsidP="00B36DBB">
            <w:pPr>
              <w:widowControl w:val="0"/>
              <w:spacing w:after="120"/>
              <w:jc w:val="center"/>
              <w:rPr>
                <w:rFonts w:ascii="GHEA Grapalat" w:hAnsi="GHEA Grapalat"/>
                <w:sz w:val="20"/>
              </w:rPr>
            </w:pPr>
          </w:p>
          <w:p w14:paraId="0C93D17A" w14:textId="77777777" w:rsidR="00B36DBB" w:rsidRDefault="00B36DBB" w:rsidP="00B36DBB">
            <w:pPr>
              <w:widowControl w:val="0"/>
              <w:spacing w:after="120"/>
              <w:jc w:val="center"/>
              <w:rPr>
                <w:rFonts w:ascii="GHEA Grapalat" w:hAnsi="GHEA Grapalat"/>
                <w:sz w:val="20"/>
              </w:rPr>
            </w:pPr>
          </w:p>
          <w:p w14:paraId="005DDC86" w14:textId="77777777" w:rsidR="00B36DBB" w:rsidRDefault="00B36DBB" w:rsidP="00B36DBB">
            <w:pPr>
              <w:widowControl w:val="0"/>
              <w:spacing w:after="120"/>
              <w:jc w:val="center"/>
              <w:rPr>
                <w:rFonts w:ascii="GHEA Grapalat" w:hAnsi="GHEA Grapalat"/>
                <w:sz w:val="20"/>
              </w:rPr>
            </w:pPr>
          </w:p>
          <w:p w14:paraId="0E951F84" w14:textId="77777777" w:rsidR="00B36DBB" w:rsidRDefault="00B36DBB" w:rsidP="00B36DBB">
            <w:pPr>
              <w:widowControl w:val="0"/>
              <w:spacing w:after="120"/>
              <w:jc w:val="center"/>
              <w:rPr>
                <w:rFonts w:ascii="GHEA Grapalat" w:hAnsi="GHEA Grapalat"/>
                <w:sz w:val="20"/>
              </w:rPr>
            </w:pPr>
          </w:p>
          <w:p w14:paraId="752707FE" w14:textId="77777777" w:rsidR="00B36DBB" w:rsidRDefault="00B36DBB" w:rsidP="00B36DBB">
            <w:pPr>
              <w:widowControl w:val="0"/>
              <w:spacing w:after="120"/>
              <w:jc w:val="center"/>
              <w:rPr>
                <w:rFonts w:ascii="GHEA Grapalat" w:hAnsi="GHEA Grapalat"/>
                <w:sz w:val="20"/>
              </w:rPr>
            </w:pPr>
          </w:p>
          <w:p w14:paraId="11F31613" w14:textId="77777777" w:rsidR="00B36DBB" w:rsidRDefault="00B36DBB" w:rsidP="00B36DBB">
            <w:pPr>
              <w:widowControl w:val="0"/>
              <w:spacing w:after="120"/>
              <w:jc w:val="center"/>
              <w:rPr>
                <w:rFonts w:ascii="GHEA Grapalat" w:hAnsi="GHEA Grapalat"/>
                <w:sz w:val="20"/>
              </w:rPr>
            </w:pPr>
          </w:p>
          <w:p w14:paraId="2799DB48" w14:textId="756A8166" w:rsidR="00B36DBB" w:rsidRDefault="00B36DBB" w:rsidP="00B36DBB">
            <w:pPr>
              <w:widowControl w:val="0"/>
              <w:spacing w:after="120"/>
              <w:jc w:val="center"/>
              <w:rPr>
                <w:rFonts w:ascii="GHEA Grapalat" w:hAnsi="GHEA Grapalat"/>
                <w:sz w:val="20"/>
                <w:lang w:val="hy-AM"/>
              </w:rPr>
            </w:pPr>
            <w:r>
              <w:rPr>
                <w:rFonts w:ascii="GHEA Grapalat" w:hAnsi="GHEA Grapalat"/>
                <w:sz w:val="20"/>
              </w:rPr>
              <w:t>1</w:t>
            </w:r>
          </w:p>
          <w:p w14:paraId="547E2535" w14:textId="77777777" w:rsidR="00B36DBB" w:rsidRDefault="00B36DBB" w:rsidP="00B36DBB">
            <w:pPr>
              <w:widowControl w:val="0"/>
              <w:spacing w:after="120"/>
              <w:jc w:val="center"/>
              <w:rPr>
                <w:rFonts w:ascii="GHEA Grapalat" w:hAnsi="GHEA Grapalat"/>
                <w:sz w:val="20"/>
                <w:lang w:val="hy-AM"/>
              </w:rPr>
            </w:pPr>
          </w:p>
          <w:p w14:paraId="06664A1C" w14:textId="77777777" w:rsidR="00B36DBB" w:rsidRDefault="00B36DBB" w:rsidP="00B36DBB">
            <w:pPr>
              <w:widowControl w:val="0"/>
              <w:spacing w:after="120"/>
              <w:jc w:val="center"/>
              <w:rPr>
                <w:rFonts w:ascii="GHEA Grapalat" w:hAnsi="GHEA Grapalat"/>
                <w:sz w:val="20"/>
                <w:lang w:val="hy-AM"/>
              </w:rPr>
            </w:pPr>
          </w:p>
          <w:p w14:paraId="1D35BE36" w14:textId="77777777" w:rsidR="00B36DBB" w:rsidRDefault="00B36DBB" w:rsidP="00B36DBB">
            <w:pPr>
              <w:widowControl w:val="0"/>
              <w:spacing w:after="120"/>
              <w:jc w:val="center"/>
              <w:rPr>
                <w:rFonts w:ascii="GHEA Grapalat" w:hAnsi="GHEA Grapalat"/>
                <w:sz w:val="20"/>
                <w:lang w:val="hy-AM"/>
              </w:rPr>
            </w:pPr>
          </w:p>
          <w:p w14:paraId="31CECD46" w14:textId="77777777" w:rsidR="00B36DBB" w:rsidRDefault="00B36DBB" w:rsidP="00B36DBB">
            <w:pPr>
              <w:widowControl w:val="0"/>
              <w:spacing w:after="120"/>
              <w:jc w:val="center"/>
              <w:rPr>
                <w:rFonts w:ascii="GHEA Grapalat" w:hAnsi="GHEA Grapalat"/>
                <w:sz w:val="20"/>
                <w:lang w:val="hy-AM"/>
              </w:rPr>
            </w:pPr>
          </w:p>
          <w:p w14:paraId="65A5BDFC" w14:textId="77777777" w:rsidR="00B36DBB" w:rsidRDefault="00B36DBB" w:rsidP="00B36DBB">
            <w:pPr>
              <w:widowControl w:val="0"/>
              <w:spacing w:after="120"/>
              <w:jc w:val="center"/>
              <w:rPr>
                <w:rFonts w:ascii="GHEA Grapalat" w:hAnsi="GHEA Grapalat"/>
                <w:sz w:val="20"/>
                <w:lang w:val="hy-AM"/>
              </w:rPr>
            </w:pPr>
          </w:p>
          <w:p w14:paraId="2276584C" w14:textId="77777777" w:rsidR="00B36DBB" w:rsidRDefault="00B36DBB" w:rsidP="00B36DBB">
            <w:pPr>
              <w:widowControl w:val="0"/>
              <w:spacing w:after="120"/>
              <w:jc w:val="center"/>
              <w:rPr>
                <w:rFonts w:ascii="GHEA Grapalat" w:hAnsi="GHEA Grapalat"/>
                <w:sz w:val="20"/>
                <w:lang w:val="hy-AM"/>
              </w:rPr>
            </w:pPr>
          </w:p>
          <w:p w14:paraId="312616BB" w14:textId="77777777" w:rsidR="00B36DBB" w:rsidRDefault="00B36DBB" w:rsidP="00B36DBB">
            <w:pPr>
              <w:widowControl w:val="0"/>
              <w:spacing w:after="120"/>
              <w:jc w:val="center"/>
              <w:rPr>
                <w:rFonts w:ascii="GHEA Grapalat" w:hAnsi="GHEA Grapalat"/>
                <w:sz w:val="20"/>
                <w:lang w:val="hy-AM"/>
              </w:rPr>
            </w:pPr>
          </w:p>
          <w:p w14:paraId="1D42C37A" w14:textId="77777777" w:rsidR="00B36DBB" w:rsidRDefault="00B36DBB" w:rsidP="00B36DBB">
            <w:pPr>
              <w:widowControl w:val="0"/>
              <w:spacing w:after="120"/>
              <w:jc w:val="center"/>
              <w:rPr>
                <w:rFonts w:ascii="GHEA Grapalat" w:hAnsi="GHEA Grapalat"/>
                <w:sz w:val="20"/>
                <w:lang w:val="hy-AM"/>
              </w:rPr>
            </w:pPr>
          </w:p>
          <w:p w14:paraId="2551D3FF" w14:textId="77777777" w:rsidR="00B36DBB" w:rsidRDefault="00B36DBB" w:rsidP="00B36DBB">
            <w:pPr>
              <w:widowControl w:val="0"/>
              <w:spacing w:after="120"/>
              <w:jc w:val="center"/>
              <w:rPr>
                <w:rFonts w:ascii="GHEA Grapalat" w:hAnsi="GHEA Grapalat"/>
                <w:sz w:val="20"/>
                <w:lang w:val="hy-AM"/>
              </w:rPr>
            </w:pPr>
          </w:p>
          <w:p w14:paraId="4F3EABB6" w14:textId="77777777" w:rsidR="00B36DBB" w:rsidRDefault="00B36DBB" w:rsidP="00B36DBB">
            <w:pPr>
              <w:widowControl w:val="0"/>
              <w:spacing w:after="120"/>
              <w:rPr>
                <w:rFonts w:ascii="GHEA Grapalat" w:hAnsi="GHEA Grapalat"/>
                <w:sz w:val="20"/>
                <w:lang w:val="hy-AM"/>
              </w:rPr>
            </w:pPr>
          </w:p>
          <w:p w14:paraId="324E494C" w14:textId="77777777" w:rsidR="00B36DBB" w:rsidRDefault="00B36DBB" w:rsidP="00B36DBB">
            <w:pPr>
              <w:widowControl w:val="0"/>
              <w:spacing w:after="120"/>
              <w:jc w:val="center"/>
              <w:rPr>
                <w:rFonts w:ascii="GHEA Grapalat" w:hAnsi="GHEA Grapalat"/>
                <w:sz w:val="20"/>
                <w:lang w:val="hy-AM"/>
              </w:rPr>
            </w:pPr>
          </w:p>
          <w:p w14:paraId="11C8C37D" w14:textId="77777777" w:rsidR="00B36DBB" w:rsidRDefault="00B36DBB" w:rsidP="00B36DBB">
            <w:pPr>
              <w:widowControl w:val="0"/>
              <w:spacing w:after="120"/>
              <w:jc w:val="center"/>
              <w:rPr>
                <w:rFonts w:ascii="GHEA Grapalat" w:hAnsi="GHEA Grapalat"/>
                <w:sz w:val="20"/>
                <w:lang w:val="hy-AM"/>
              </w:rPr>
            </w:pPr>
          </w:p>
        </w:tc>
        <w:tc>
          <w:tcPr>
            <w:tcW w:w="2162" w:type="dxa"/>
            <w:vAlign w:val="center"/>
          </w:tcPr>
          <w:p w14:paraId="5E003A6C" w14:textId="1F92099F" w:rsidR="00B36DBB" w:rsidRPr="00B36DBB" w:rsidRDefault="00B36DBB" w:rsidP="00B36DBB">
            <w:pPr>
              <w:jc w:val="both"/>
              <w:rPr>
                <w:rFonts w:ascii="GHEA Grapalat" w:hAnsi="GHEA Grapalat"/>
                <w:bCs/>
                <w:sz w:val="18"/>
                <w:szCs w:val="14"/>
              </w:rPr>
            </w:pPr>
            <w:r w:rsidRPr="00B36DBB">
              <w:rPr>
                <w:rFonts w:ascii="GHEA Grapalat" w:hAnsi="GHEA Grapalat"/>
                <w:bCs/>
                <w:sz w:val="18"/>
                <w:szCs w:val="14"/>
              </w:rPr>
              <w:lastRenderedPageBreak/>
              <w:t>г.Ереван</w:t>
            </w:r>
          </w:p>
        </w:tc>
        <w:tc>
          <w:tcPr>
            <w:tcW w:w="2715" w:type="dxa"/>
            <w:vAlign w:val="center"/>
          </w:tcPr>
          <w:p w14:paraId="49CE1AEC" w14:textId="4087D155" w:rsidR="00B36DBB" w:rsidRPr="00B36DBB" w:rsidRDefault="00B36DBB" w:rsidP="00B36DBB">
            <w:pPr>
              <w:jc w:val="both"/>
              <w:rPr>
                <w:rFonts w:ascii="GHEA Grapalat" w:hAnsi="GHEA Grapalat"/>
                <w:bCs/>
                <w:sz w:val="18"/>
                <w:szCs w:val="14"/>
              </w:rPr>
            </w:pPr>
            <w:r w:rsidRPr="00B36DBB">
              <w:rPr>
                <w:rFonts w:ascii="GHEA Grapalat" w:hAnsi="GHEA Grapalat"/>
                <w:bCs/>
                <w:sz w:val="18"/>
                <w:szCs w:val="14"/>
              </w:rPr>
              <w:t>Контракт вступает в силу со дня ратификации контракта на закупку строительных работ  и действует параллельно со строительными работами.</w:t>
            </w:r>
          </w:p>
        </w:tc>
      </w:tr>
    </w:tbl>
    <w:p w14:paraId="75541274" w14:textId="77777777" w:rsidR="00B36DBB" w:rsidRDefault="00B36DBB" w:rsidP="00B36DBB">
      <w:pPr>
        <w:widowControl w:val="0"/>
        <w:spacing w:after="160" w:line="360" w:lineRule="auto"/>
        <w:jc w:val="center"/>
        <w:rPr>
          <w:rFonts w:ascii="GHEA Grapalat" w:hAnsi="GHEA Grapalat"/>
          <w:b/>
          <w:bCs/>
          <w:sz w:val="28"/>
          <w:szCs w:val="28"/>
        </w:rPr>
      </w:pPr>
    </w:p>
    <w:p w14:paraId="60453B6C" w14:textId="4E2ED2A6" w:rsidR="00B36DBB" w:rsidRPr="00B36DBB" w:rsidRDefault="00B36DBB" w:rsidP="00B36DBB">
      <w:pPr>
        <w:widowControl w:val="0"/>
        <w:spacing w:after="160" w:line="360" w:lineRule="auto"/>
        <w:jc w:val="center"/>
        <w:rPr>
          <w:rFonts w:ascii="GHEA Grapalat" w:hAnsi="GHEA Grapalat"/>
          <w:b/>
          <w:bCs/>
          <w:sz w:val="28"/>
          <w:szCs w:val="28"/>
        </w:rPr>
      </w:pPr>
      <w:r w:rsidRPr="00B36DBB">
        <w:rPr>
          <w:rFonts w:ascii="GHEA Grapalat" w:hAnsi="GHEA Grapalat"/>
          <w:b/>
          <w:bCs/>
          <w:sz w:val="28"/>
          <w:szCs w:val="28"/>
        </w:rPr>
        <w:lastRenderedPageBreak/>
        <w:t>Для консультационных услуг необходимо лицензия категории 1 или 2, о техническом контроле качества строительства</w:t>
      </w:r>
    </w:p>
    <w:p w14:paraId="0E136D1A" w14:textId="5B0597D7" w:rsidR="00D54B46" w:rsidRDefault="00B36DBB" w:rsidP="00B36DBB">
      <w:pPr>
        <w:widowControl w:val="0"/>
        <w:spacing w:after="160" w:line="360" w:lineRule="auto"/>
        <w:jc w:val="center"/>
        <w:rPr>
          <w:rFonts w:ascii="GHEA Grapalat" w:hAnsi="GHEA Grapalat"/>
          <w:b/>
          <w:bCs/>
          <w:sz w:val="28"/>
          <w:szCs w:val="28"/>
        </w:rPr>
      </w:pPr>
      <w:r w:rsidRPr="00B36DBB">
        <w:rPr>
          <w:rFonts w:ascii="GHEA Grapalat" w:hAnsi="GHEA Grapalat"/>
          <w:b/>
          <w:bCs/>
          <w:sz w:val="28"/>
          <w:szCs w:val="28"/>
        </w:rPr>
        <w:t>Вкладка «Лицензия»: Водоснабжение и водоотведение (внутренние и внешние сети водоснабжения и водоотведения, гидромелиорация)</w:t>
      </w:r>
    </w:p>
    <w:p w14:paraId="7139545A" w14:textId="77777777" w:rsidR="00B36DBB" w:rsidRDefault="00B36DBB" w:rsidP="00B36DBB">
      <w:pPr>
        <w:widowControl w:val="0"/>
        <w:spacing w:after="160" w:line="360" w:lineRule="auto"/>
        <w:jc w:val="center"/>
        <w:rPr>
          <w:rFonts w:ascii="GHEA Grapalat" w:hAnsi="GHEA Grapalat"/>
          <w:b/>
          <w:bCs/>
          <w:sz w:val="28"/>
          <w:szCs w:val="28"/>
        </w:rPr>
      </w:pPr>
    </w:p>
    <w:p w14:paraId="4842DD9C" w14:textId="77777777" w:rsidR="00B36DBB" w:rsidRDefault="00B36DBB" w:rsidP="00B36DBB">
      <w:pPr>
        <w:widowControl w:val="0"/>
        <w:spacing w:after="160" w:line="360" w:lineRule="auto"/>
        <w:jc w:val="center"/>
        <w:rPr>
          <w:rFonts w:ascii="GHEA Grapalat" w:hAnsi="GHEA Grapalat"/>
          <w:b/>
          <w:bCs/>
          <w:sz w:val="28"/>
          <w:szCs w:val="28"/>
        </w:rPr>
      </w:pPr>
    </w:p>
    <w:p w14:paraId="521E4653" w14:textId="77777777" w:rsidR="00B36DBB" w:rsidRDefault="00B36DBB" w:rsidP="00B36DBB">
      <w:pPr>
        <w:widowControl w:val="0"/>
        <w:spacing w:after="160" w:line="360" w:lineRule="auto"/>
        <w:jc w:val="center"/>
        <w:rPr>
          <w:rFonts w:ascii="GHEA Grapalat" w:hAnsi="GHEA Grapalat"/>
          <w:b/>
          <w:bCs/>
          <w:sz w:val="28"/>
          <w:szCs w:val="28"/>
        </w:rPr>
      </w:pPr>
    </w:p>
    <w:p w14:paraId="43632929" w14:textId="77777777" w:rsidR="00B36DBB" w:rsidRPr="00B36DBB" w:rsidRDefault="00B36DBB" w:rsidP="00B36DBB">
      <w:pPr>
        <w:widowControl w:val="0"/>
        <w:spacing w:after="160" w:line="360" w:lineRule="auto"/>
        <w:jc w:val="center"/>
        <w:rPr>
          <w:rFonts w:ascii="GHEA Grapalat" w:hAnsi="GHEA Grapalat"/>
          <w:b/>
          <w:bCs/>
          <w:sz w:val="28"/>
          <w:szCs w:val="28"/>
        </w:rPr>
      </w:pPr>
    </w:p>
    <w:tbl>
      <w:tblPr>
        <w:tblW w:w="9639" w:type="dxa"/>
        <w:jc w:val="center"/>
        <w:tblLayout w:type="fixed"/>
        <w:tblLook w:val="0000" w:firstRow="0" w:lastRow="0" w:firstColumn="0" w:lastColumn="0" w:noHBand="0" w:noVBand="0"/>
      </w:tblPr>
      <w:tblGrid>
        <w:gridCol w:w="4536"/>
        <w:gridCol w:w="760"/>
        <w:gridCol w:w="4343"/>
      </w:tblGrid>
      <w:tr w:rsidR="00D54B46" w:rsidRPr="00AD29CE" w14:paraId="6EBED91B" w14:textId="77777777" w:rsidTr="00EA35BC">
        <w:trPr>
          <w:jc w:val="center"/>
        </w:trPr>
        <w:tc>
          <w:tcPr>
            <w:tcW w:w="4536" w:type="dxa"/>
          </w:tcPr>
          <w:p w14:paraId="1A4D48A0"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1E7F539"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w:t>
            </w:r>
          </w:p>
          <w:p w14:paraId="5AB7500A"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458682A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544EED2D" w14:textId="77777777" w:rsidR="00D54B46" w:rsidRPr="00AD29CE"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318171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w:t>
            </w:r>
          </w:p>
          <w:p w14:paraId="6E3AC577"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FB6469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r>
    </w:tbl>
    <w:p w14:paraId="2A9BE13D" w14:textId="77777777" w:rsidR="00D54B46" w:rsidRPr="00AD29CE" w:rsidRDefault="00D54B46" w:rsidP="00D54B46">
      <w:pPr>
        <w:widowControl w:val="0"/>
        <w:spacing w:after="160" w:line="360" w:lineRule="auto"/>
        <w:jc w:val="center"/>
        <w:rPr>
          <w:rFonts w:ascii="GHEA Grapalat" w:hAnsi="GHEA Grapalat"/>
        </w:rPr>
      </w:pPr>
      <w:r w:rsidRPr="00B25B31">
        <w:rPr>
          <w:rFonts w:ascii="GHEA Grapalat" w:hAnsi="GHEA Grapalat"/>
        </w:rPr>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AD29CE">
        <w:rPr>
          <w:rFonts w:ascii="GHEA Grapalat" w:hAnsi="GHEA Grapalat"/>
        </w:rPr>
        <w:br w:type="page"/>
      </w:r>
    </w:p>
    <w:p w14:paraId="391CA186" w14:textId="77777777" w:rsidR="00D54B46" w:rsidRDefault="00D54B46" w:rsidP="00D54B46">
      <w:pPr>
        <w:widowControl w:val="0"/>
        <w:spacing w:after="160" w:line="360" w:lineRule="auto"/>
        <w:ind w:firstLine="567"/>
        <w:jc w:val="right"/>
        <w:rPr>
          <w:rFonts w:ascii="GHEA Grapalat" w:hAnsi="GHEA Grapalat"/>
          <w:i/>
        </w:rPr>
        <w:sectPr w:rsidR="00D54B46"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14:paraId="72EDBD0C" w14:textId="5C7A3B58"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sidR="006503BE" w:rsidRPr="006503BE">
        <w:rPr>
          <w:rFonts w:ascii="GHEA Grapalat" w:hAnsi="GHEA Grapalat"/>
          <w:i/>
        </w:rPr>
        <w:t>26</w:t>
      </w:r>
      <w:r>
        <w:rPr>
          <w:rFonts w:ascii="GHEA Grapalat" w:hAnsi="GHEA Grapalat"/>
          <w:i/>
        </w:rPr>
        <w:tab/>
      </w:r>
      <w:r w:rsidRPr="00AD29CE">
        <w:rPr>
          <w:rFonts w:ascii="GHEA Grapalat" w:hAnsi="GHEA Grapalat"/>
          <w:i/>
        </w:rPr>
        <w:t>г.</w:t>
      </w:r>
    </w:p>
    <w:p w14:paraId="257A5DA9" w14:textId="77777777" w:rsidR="00D54B46" w:rsidRPr="00AD29CE"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CA2754" w:rsidRDefault="00D54B46" w:rsidP="00D54B46">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2"/>
        <w:t>*</w:t>
      </w:r>
    </w:p>
    <w:p w14:paraId="487837D1" w14:textId="77777777" w:rsidR="00D54B46" w:rsidRDefault="00D54B46" w:rsidP="00D54B46">
      <w:pPr>
        <w:widowControl w:val="0"/>
        <w:spacing w:after="160" w:line="360" w:lineRule="auto"/>
        <w:jc w:val="right"/>
        <w:rPr>
          <w:rFonts w:ascii="GHEA Grapalat" w:hAnsi="GHEA Grapalat"/>
        </w:rPr>
      </w:pPr>
      <w:r w:rsidRPr="00AD29CE">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682"/>
        <w:gridCol w:w="813"/>
        <w:gridCol w:w="563"/>
        <w:gridCol w:w="569"/>
        <w:gridCol w:w="694"/>
        <w:gridCol w:w="566"/>
        <w:gridCol w:w="601"/>
        <w:gridCol w:w="611"/>
        <w:gridCol w:w="574"/>
        <w:gridCol w:w="194"/>
        <w:gridCol w:w="526"/>
        <w:gridCol w:w="824"/>
        <w:gridCol w:w="683"/>
        <w:gridCol w:w="1386"/>
      </w:tblGrid>
      <w:tr w:rsidR="00D54B46" w:rsidRPr="00F412AC" w14:paraId="362EDA8D" w14:textId="77777777" w:rsidTr="00EA35BC">
        <w:trPr>
          <w:trHeight w:val="242"/>
          <w:jc w:val="center"/>
        </w:trPr>
        <w:tc>
          <w:tcPr>
            <w:tcW w:w="14349" w:type="dxa"/>
            <w:gridSpan w:val="17"/>
            <w:vAlign w:val="center"/>
          </w:tcPr>
          <w:p w14:paraId="470216BB"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Услуги</w:t>
            </w:r>
          </w:p>
        </w:tc>
      </w:tr>
      <w:tr w:rsidR="00D54B46" w:rsidRPr="00F412AC" w14:paraId="4B037055" w14:textId="77777777" w:rsidTr="00EA35BC">
        <w:trPr>
          <w:trHeight w:val="620"/>
          <w:jc w:val="center"/>
        </w:trPr>
        <w:tc>
          <w:tcPr>
            <w:tcW w:w="1207" w:type="dxa"/>
            <w:vAlign w:val="center"/>
          </w:tcPr>
          <w:p w14:paraId="3E832C2A"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620" w:type="dxa"/>
            <w:vAlign w:val="center"/>
          </w:tcPr>
          <w:p w14:paraId="49421209"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2236" w:type="dxa"/>
            <w:vAlign w:val="center"/>
          </w:tcPr>
          <w:p w14:paraId="06BAC7C1"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наименование</w:t>
            </w:r>
          </w:p>
        </w:tc>
        <w:tc>
          <w:tcPr>
            <w:tcW w:w="9286" w:type="dxa"/>
            <w:gridSpan w:val="14"/>
            <w:vAlign w:val="center"/>
          </w:tcPr>
          <w:p w14:paraId="468DDA7B" w14:textId="4C966604" w:rsidR="00D54B46" w:rsidRPr="00CA2754" w:rsidRDefault="00D54B46" w:rsidP="00EA35BC">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w:t>
            </w:r>
            <w:r>
              <w:rPr>
                <w:rFonts w:ascii="GHEA Grapalat" w:hAnsi="GHEA Grapalat"/>
                <w:sz w:val="16"/>
              </w:rPr>
              <w:t>едусматривается произвести в 202</w:t>
            </w:r>
            <w:r w:rsidR="006503BE" w:rsidRPr="006503BE">
              <w:rPr>
                <w:rFonts w:ascii="GHEA Grapalat" w:hAnsi="GHEA Grapalat"/>
                <w:sz w:val="16"/>
              </w:rPr>
              <w:t>6</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13"/>
              <w:t>**</w:t>
            </w:r>
          </w:p>
        </w:tc>
      </w:tr>
      <w:tr w:rsidR="00D54B46" w:rsidRPr="00F412AC" w14:paraId="3A51ECA1" w14:textId="77777777" w:rsidTr="002F46A8">
        <w:trPr>
          <w:trHeight w:val="742"/>
          <w:jc w:val="center"/>
        </w:trPr>
        <w:tc>
          <w:tcPr>
            <w:tcW w:w="1207" w:type="dxa"/>
          </w:tcPr>
          <w:p w14:paraId="5DF949F0" w14:textId="77777777" w:rsidR="00D54B46" w:rsidRPr="00E40AC8" w:rsidRDefault="00D54B46" w:rsidP="00EA35BC">
            <w:pPr>
              <w:widowControl w:val="0"/>
              <w:spacing w:after="120"/>
              <w:jc w:val="center"/>
              <w:rPr>
                <w:rFonts w:ascii="GHEA Grapalat" w:hAnsi="GHEA Grapalat"/>
                <w:sz w:val="20"/>
              </w:rPr>
            </w:pPr>
          </w:p>
        </w:tc>
        <w:tc>
          <w:tcPr>
            <w:tcW w:w="1620" w:type="dxa"/>
          </w:tcPr>
          <w:p w14:paraId="3F966CF4" w14:textId="77777777" w:rsidR="00D54B46" w:rsidRPr="00E40AC8" w:rsidRDefault="00D54B46" w:rsidP="00EA35BC">
            <w:pPr>
              <w:widowControl w:val="0"/>
              <w:spacing w:after="120"/>
              <w:jc w:val="center"/>
              <w:rPr>
                <w:rFonts w:ascii="GHEA Grapalat" w:hAnsi="GHEA Grapalat"/>
                <w:sz w:val="20"/>
              </w:rPr>
            </w:pPr>
          </w:p>
        </w:tc>
        <w:tc>
          <w:tcPr>
            <w:tcW w:w="2236" w:type="dxa"/>
          </w:tcPr>
          <w:p w14:paraId="08DEB4A5" w14:textId="77777777" w:rsidR="00D54B46" w:rsidRPr="00F412AC" w:rsidRDefault="00D54B46" w:rsidP="00EA35BC">
            <w:pPr>
              <w:widowControl w:val="0"/>
              <w:spacing w:after="120"/>
              <w:jc w:val="center"/>
              <w:rPr>
                <w:rFonts w:ascii="GHEA Grapalat" w:hAnsi="GHEA Grapalat"/>
                <w:sz w:val="16"/>
              </w:rPr>
            </w:pPr>
          </w:p>
        </w:tc>
        <w:tc>
          <w:tcPr>
            <w:tcW w:w="682" w:type="dxa"/>
            <w:vAlign w:val="center"/>
          </w:tcPr>
          <w:p w14:paraId="62C4D5E9" w14:textId="77777777" w:rsidR="00D54B46" w:rsidRPr="00F412AC" w:rsidRDefault="00D54B46" w:rsidP="00EA35BC">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344F3FC9" w14:textId="77777777" w:rsidR="00D54B46" w:rsidRPr="00F412AC" w:rsidRDefault="00D54B46" w:rsidP="00EA35BC">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5F4ECA53" w14:textId="77777777" w:rsidR="00D54B46" w:rsidRPr="00F412AC" w:rsidRDefault="00D54B46" w:rsidP="00EA35BC">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569" w:type="dxa"/>
            <w:vAlign w:val="center"/>
          </w:tcPr>
          <w:p w14:paraId="6CB4B6DB" w14:textId="77777777" w:rsidR="00D54B46" w:rsidRPr="00F412AC" w:rsidRDefault="00D54B46" w:rsidP="00EA35BC">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694" w:type="dxa"/>
            <w:vAlign w:val="center"/>
          </w:tcPr>
          <w:p w14:paraId="6BD7CE31" w14:textId="77777777" w:rsidR="00D54B46" w:rsidRPr="00F412AC" w:rsidRDefault="00D54B46" w:rsidP="00EA35BC">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510E1786" w14:textId="77777777" w:rsidR="00D54B46" w:rsidRPr="00F412AC" w:rsidRDefault="00D54B46" w:rsidP="00EA35BC">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24A954E9" w14:textId="77777777" w:rsidR="00D54B46" w:rsidRPr="00F412AC" w:rsidRDefault="00D54B46" w:rsidP="00EA35BC">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0F2B3156" w14:textId="77777777" w:rsidR="00D54B46" w:rsidRPr="00F412AC" w:rsidRDefault="00D54B46" w:rsidP="00EA35BC">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574" w:type="dxa"/>
            <w:vAlign w:val="center"/>
          </w:tcPr>
          <w:p w14:paraId="071056AF" w14:textId="77777777" w:rsidR="00D54B46" w:rsidRPr="00F412AC" w:rsidRDefault="00D54B46" w:rsidP="00EA35BC">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720" w:type="dxa"/>
            <w:gridSpan w:val="2"/>
            <w:vAlign w:val="center"/>
          </w:tcPr>
          <w:p w14:paraId="18DA3205" w14:textId="77777777" w:rsidR="00D54B46" w:rsidRPr="00F412AC" w:rsidRDefault="00D54B46" w:rsidP="00EA35BC">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824" w:type="dxa"/>
            <w:vAlign w:val="center"/>
          </w:tcPr>
          <w:p w14:paraId="05BDB75F" w14:textId="77777777" w:rsidR="00D54B46" w:rsidRPr="00F412AC" w:rsidRDefault="00D54B46" w:rsidP="00EA35BC">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83" w:type="dxa"/>
            <w:vAlign w:val="center"/>
          </w:tcPr>
          <w:p w14:paraId="5A306AE9" w14:textId="77777777" w:rsidR="00D54B46" w:rsidRPr="00F412AC" w:rsidRDefault="00D54B46" w:rsidP="00EA35BC">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1386" w:type="dxa"/>
            <w:vAlign w:val="center"/>
          </w:tcPr>
          <w:p w14:paraId="0E825DB7" w14:textId="77777777" w:rsidR="00D54B46" w:rsidRPr="00CA2754" w:rsidRDefault="00D54B46" w:rsidP="00EA35BC">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CD7C66" w:rsidRPr="00F412AC" w14:paraId="2F969307" w14:textId="77777777" w:rsidTr="00CD7C66">
        <w:trPr>
          <w:cantSplit/>
          <w:trHeight w:val="1134"/>
          <w:jc w:val="center"/>
        </w:trPr>
        <w:tc>
          <w:tcPr>
            <w:tcW w:w="1207" w:type="dxa"/>
            <w:vAlign w:val="center"/>
          </w:tcPr>
          <w:p w14:paraId="4C669AE1" w14:textId="39638BA0" w:rsidR="00CD7C66" w:rsidRPr="00CD7C66" w:rsidRDefault="00CD7C66" w:rsidP="00CD7C66">
            <w:pPr>
              <w:jc w:val="center"/>
              <w:rPr>
                <w:rFonts w:ascii="GHEA Grapalat" w:hAnsi="GHEA Grapalat"/>
                <w:sz w:val="18"/>
                <w:szCs w:val="28"/>
              </w:rPr>
            </w:pPr>
            <w:r w:rsidRPr="00CD7C66">
              <w:rPr>
                <w:rFonts w:ascii="GHEA Grapalat" w:hAnsi="GHEA Grapalat"/>
                <w:sz w:val="18"/>
                <w:szCs w:val="28"/>
              </w:rPr>
              <w:t>1</w:t>
            </w:r>
          </w:p>
        </w:tc>
        <w:tc>
          <w:tcPr>
            <w:tcW w:w="1620" w:type="dxa"/>
            <w:vAlign w:val="center"/>
          </w:tcPr>
          <w:p w14:paraId="17508A79" w14:textId="3AF04028" w:rsidR="00CD7C66" w:rsidRPr="00CD7C66" w:rsidRDefault="00CD7C66" w:rsidP="00CD7C66">
            <w:pPr>
              <w:jc w:val="center"/>
              <w:rPr>
                <w:rFonts w:ascii="GHEA Grapalat" w:hAnsi="GHEA Grapalat"/>
                <w:sz w:val="18"/>
                <w:szCs w:val="28"/>
              </w:rPr>
            </w:pPr>
            <w:r w:rsidRPr="00CD7C66">
              <w:rPr>
                <w:rFonts w:ascii="GHEA Grapalat" w:hAnsi="GHEA Grapalat"/>
                <w:sz w:val="18"/>
                <w:szCs w:val="28"/>
              </w:rPr>
              <w:t>71351540/103</w:t>
            </w:r>
          </w:p>
        </w:tc>
        <w:tc>
          <w:tcPr>
            <w:tcW w:w="2236" w:type="dxa"/>
            <w:tcBorders>
              <w:top w:val="single" w:sz="4" w:space="0" w:color="auto"/>
              <w:left w:val="single" w:sz="4" w:space="0" w:color="auto"/>
              <w:bottom w:val="single" w:sz="4" w:space="0" w:color="auto"/>
              <w:right w:val="single" w:sz="4" w:space="0" w:color="auto"/>
            </w:tcBorders>
            <w:vAlign w:val="center"/>
          </w:tcPr>
          <w:p w14:paraId="07DD0A8B" w14:textId="24053941" w:rsidR="00CD7C66" w:rsidRPr="00CD7C66" w:rsidRDefault="00CD7C66" w:rsidP="00CD7C66">
            <w:pPr>
              <w:jc w:val="center"/>
              <w:rPr>
                <w:rFonts w:ascii="GHEA Grapalat" w:hAnsi="GHEA Grapalat"/>
                <w:sz w:val="18"/>
                <w:szCs w:val="28"/>
              </w:rPr>
            </w:pPr>
            <w:r w:rsidRPr="00CD7C66">
              <w:rPr>
                <w:rFonts w:ascii="GHEA Grapalat" w:hAnsi="GHEA Grapalat"/>
                <w:sz w:val="18"/>
                <w:szCs w:val="28"/>
              </w:rPr>
              <w:t>Консультационные услуги по техническому контролю качества работ по выполнению текущих работ, требующих срочного решени</w:t>
            </w:r>
          </w:p>
        </w:tc>
        <w:tc>
          <w:tcPr>
            <w:tcW w:w="682" w:type="dxa"/>
            <w:textDirection w:val="btLr"/>
            <w:vAlign w:val="center"/>
          </w:tcPr>
          <w:p w14:paraId="45EA2E05" w14:textId="117E975E" w:rsidR="00CD7C66" w:rsidRPr="00CD7C66" w:rsidRDefault="00CD7C66" w:rsidP="00CD7C66">
            <w:pPr>
              <w:widowControl w:val="0"/>
              <w:spacing w:after="120"/>
              <w:jc w:val="center"/>
              <w:rPr>
                <w:rFonts w:ascii="GHEA Grapalat" w:hAnsi="GHEA Grapalat"/>
                <w:sz w:val="18"/>
                <w:szCs w:val="18"/>
              </w:rPr>
            </w:pPr>
            <w:r w:rsidRPr="00CD7C66">
              <w:rPr>
                <w:rFonts w:ascii="GHEA Grapalat" w:hAnsi="GHEA Grapalat"/>
                <w:sz w:val="18"/>
                <w:szCs w:val="18"/>
              </w:rPr>
              <w:t>0</w:t>
            </w:r>
          </w:p>
        </w:tc>
        <w:tc>
          <w:tcPr>
            <w:tcW w:w="813" w:type="dxa"/>
            <w:textDirection w:val="btLr"/>
            <w:vAlign w:val="center"/>
          </w:tcPr>
          <w:p w14:paraId="43F44025" w14:textId="4081B5A2" w:rsidR="00CD7C66" w:rsidRPr="00CD7C66" w:rsidRDefault="00CD7C66" w:rsidP="00CD7C66">
            <w:pPr>
              <w:widowControl w:val="0"/>
              <w:spacing w:after="120"/>
              <w:jc w:val="center"/>
              <w:rPr>
                <w:rFonts w:ascii="GHEA Grapalat" w:hAnsi="GHEA Grapalat"/>
                <w:sz w:val="18"/>
                <w:szCs w:val="18"/>
              </w:rPr>
            </w:pPr>
            <w:r w:rsidRPr="00CD7C66">
              <w:rPr>
                <w:rFonts w:ascii="GHEA Grapalat" w:hAnsi="GHEA Grapalat"/>
                <w:sz w:val="18"/>
                <w:szCs w:val="18"/>
              </w:rPr>
              <w:t>0</w:t>
            </w:r>
          </w:p>
        </w:tc>
        <w:tc>
          <w:tcPr>
            <w:tcW w:w="563" w:type="dxa"/>
            <w:textDirection w:val="btLr"/>
            <w:vAlign w:val="center"/>
          </w:tcPr>
          <w:p w14:paraId="0C4DAC7A" w14:textId="4B21E271" w:rsidR="00CD7C66" w:rsidRPr="00CD7C66" w:rsidRDefault="00CD7C66" w:rsidP="00CD7C66">
            <w:pPr>
              <w:widowControl w:val="0"/>
              <w:spacing w:after="120"/>
              <w:jc w:val="center"/>
              <w:rPr>
                <w:rFonts w:ascii="GHEA Grapalat" w:hAnsi="GHEA Grapalat"/>
                <w:sz w:val="18"/>
                <w:szCs w:val="18"/>
              </w:rPr>
            </w:pPr>
            <w:r w:rsidRPr="00CD7C66">
              <w:rPr>
                <w:rFonts w:ascii="GHEA Grapalat" w:hAnsi="GHEA Grapalat"/>
                <w:sz w:val="18"/>
                <w:szCs w:val="18"/>
              </w:rPr>
              <w:t>0</w:t>
            </w:r>
          </w:p>
        </w:tc>
        <w:tc>
          <w:tcPr>
            <w:tcW w:w="569" w:type="dxa"/>
            <w:textDirection w:val="btLr"/>
          </w:tcPr>
          <w:p w14:paraId="1ADE806A" w14:textId="73206634" w:rsidR="00CD7C66" w:rsidRPr="00F412AC" w:rsidRDefault="00CD7C66" w:rsidP="00CD7C66">
            <w:pPr>
              <w:widowControl w:val="0"/>
              <w:spacing w:after="120"/>
              <w:jc w:val="center"/>
              <w:rPr>
                <w:rFonts w:ascii="GHEA Grapalat" w:hAnsi="GHEA Grapalat" w:cs="Arial"/>
                <w:sz w:val="16"/>
              </w:rPr>
            </w:pPr>
            <w:r>
              <w:rPr>
                <w:rFonts w:ascii="GHEA Grapalat" w:hAnsi="GHEA Grapalat"/>
                <w:sz w:val="18"/>
                <w:szCs w:val="18"/>
              </w:rPr>
              <w:t>0</w:t>
            </w:r>
          </w:p>
        </w:tc>
        <w:tc>
          <w:tcPr>
            <w:tcW w:w="694" w:type="dxa"/>
            <w:textDirection w:val="btLr"/>
          </w:tcPr>
          <w:p w14:paraId="64F12FE8" w14:textId="70700B9F" w:rsidR="00CD7C66" w:rsidRPr="00F412AC" w:rsidRDefault="00CD7C66" w:rsidP="00CD7C66">
            <w:pPr>
              <w:widowControl w:val="0"/>
              <w:spacing w:after="120"/>
              <w:jc w:val="center"/>
              <w:rPr>
                <w:rFonts w:ascii="GHEA Grapalat" w:hAnsi="GHEA Grapalat" w:cs="Arial"/>
                <w:sz w:val="16"/>
              </w:rPr>
            </w:pPr>
            <w:r>
              <w:rPr>
                <w:rFonts w:ascii="GHEA Grapalat" w:hAnsi="GHEA Grapalat"/>
                <w:sz w:val="18"/>
                <w:szCs w:val="18"/>
              </w:rPr>
              <w:t>0</w:t>
            </w:r>
          </w:p>
        </w:tc>
        <w:tc>
          <w:tcPr>
            <w:tcW w:w="566" w:type="dxa"/>
            <w:textDirection w:val="btLr"/>
          </w:tcPr>
          <w:p w14:paraId="13C7C97A" w14:textId="1FC62FE7" w:rsidR="00CD7C66" w:rsidRPr="00F412AC" w:rsidRDefault="00CD7C66" w:rsidP="00CD7C66">
            <w:pPr>
              <w:widowControl w:val="0"/>
              <w:spacing w:after="120"/>
              <w:jc w:val="center"/>
              <w:rPr>
                <w:rFonts w:ascii="GHEA Grapalat" w:hAnsi="GHEA Grapalat" w:cs="Arial"/>
                <w:sz w:val="16"/>
              </w:rPr>
            </w:pPr>
            <w:r>
              <w:rPr>
                <w:rFonts w:ascii="GHEA Grapalat" w:hAnsi="GHEA Grapalat"/>
                <w:sz w:val="18"/>
                <w:szCs w:val="18"/>
              </w:rPr>
              <w:t>0</w:t>
            </w:r>
          </w:p>
        </w:tc>
        <w:tc>
          <w:tcPr>
            <w:tcW w:w="601" w:type="dxa"/>
            <w:textDirection w:val="btLr"/>
          </w:tcPr>
          <w:p w14:paraId="7288F9E6" w14:textId="2D97CF63" w:rsidR="00CD7C66" w:rsidRPr="00F412AC" w:rsidRDefault="00CD7C66" w:rsidP="00CD7C66">
            <w:pPr>
              <w:widowControl w:val="0"/>
              <w:spacing w:after="120"/>
              <w:jc w:val="center"/>
              <w:rPr>
                <w:rFonts w:ascii="GHEA Grapalat" w:hAnsi="GHEA Grapalat" w:cs="Arial"/>
                <w:sz w:val="16"/>
              </w:rPr>
            </w:pPr>
            <w:r>
              <w:rPr>
                <w:rFonts w:ascii="GHEA Grapalat" w:hAnsi="GHEA Grapalat"/>
                <w:sz w:val="18"/>
                <w:szCs w:val="18"/>
              </w:rPr>
              <w:t>100%</w:t>
            </w:r>
          </w:p>
        </w:tc>
        <w:tc>
          <w:tcPr>
            <w:tcW w:w="611" w:type="dxa"/>
            <w:textDirection w:val="btLr"/>
          </w:tcPr>
          <w:p w14:paraId="0BE7EFAF" w14:textId="5F50207E" w:rsidR="00CD7C66" w:rsidRPr="00F412AC" w:rsidRDefault="00CD7C66" w:rsidP="00CD7C66">
            <w:pPr>
              <w:widowControl w:val="0"/>
              <w:spacing w:after="120"/>
              <w:jc w:val="center"/>
              <w:rPr>
                <w:rFonts w:ascii="GHEA Grapalat" w:hAnsi="GHEA Grapalat" w:cs="Arial"/>
                <w:sz w:val="16"/>
              </w:rPr>
            </w:pPr>
            <w:r>
              <w:rPr>
                <w:rFonts w:ascii="GHEA Grapalat" w:hAnsi="GHEA Grapalat"/>
                <w:sz w:val="18"/>
                <w:szCs w:val="18"/>
              </w:rPr>
              <w:t>100%</w:t>
            </w:r>
          </w:p>
        </w:tc>
        <w:tc>
          <w:tcPr>
            <w:tcW w:w="768" w:type="dxa"/>
            <w:gridSpan w:val="2"/>
            <w:textDirection w:val="btLr"/>
          </w:tcPr>
          <w:p w14:paraId="5BE2BB41" w14:textId="0A665728" w:rsidR="00CD7C66" w:rsidRPr="00F412AC" w:rsidRDefault="00CD7C66" w:rsidP="00CD7C66">
            <w:pPr>
              <w:widowControl w:val="0"/>
              <w:spacing w:after="120"/>
              <w:jc w:val="center"/>
              <w:rPr>
                <w:rFonts w:ascii="GHEA Grapalat" w:hAnsi="GHEA Grapalat" w:cs="Arial"/>
                <w:sz w:val="16"/>
              </w:rPr>
            </w:pPr>
            <w:r>
              <w:rPr>
                <w:rFonts w:ascii="GHEA Grapalat" w:hAnsi="GHEA Grapalat"/>
                <w:sz w:val="18"/>
                <w:szCs w:val="18"/>
              </w:rPr>
              <w:t>100%</w:t>
            </w:r>
          </w:p>
        </w:tc>
        <w:tc>
          <w:tcPr>
            <w:tcW w:w="526" w:type="dxa"/>
            <w:textDirection w:val="btLr"/>
            <w:vAlign w:val="center"/>
          </w:tcPr>
          <w:p w14:paraId="24368CAC" w14:textId="5A37C79F" w:rsidR="00CD7C66" w:rsidRPr="00F412AC" w:rsidRDefault="00CD7C66" w:rsidP="00CD7C66">
            <w:pPr>
              <w:widowControl w:val="0"/>
              <w:spacing w:after="120"/>
              <w:jc w:val="center"/>
              <w:rPr>
                <w:rFonts w:ascii="GHEA Grapalat" w:hAnsi="GHEA Grapalat" w:cs="Arial"/>
                <w:sz w:val="16"/>
              </w:rPr>
            </w:pPr>
            <w:r>
              <w:rPr>
                <w:rFonts w:ascii="GHEA Grapalat" w:hAnsi="GHEA Grapalat"/>
                <w:sz w:val="18"/>
                <w:szCs w:val="18"/>
              </w:rPr>
              <w:t>100%</w:t>
            </w:r>
          </w:p>
        </w:tc>
        <w:tc>
          <w:tcPr>
            <w:tcW w:w="824" w:type="dxa"/>
            <w:textDirection w:val="btLr"/>
            <w:vAlign w:val="center"/>
          </w:tcPr>
          <w:p w14:paraId="5BBF7714" w14:textId="652E8560" w:rsidR="00CD7C66" w:rsidRPr="00F412AC" w:rsidRDefault="00CD7C66" w:rsidP="00CD7C66">
            <w:pPr>
              <w:widowControl w:val="0"/>
              <w:spacing w:after="120"/>
              <w:jc w:val="center"/>
              <w:rPr>
                <w:rFonts w:ascii="GHEA Grapalat" w:hAnsi="GHEA Grapalat" w:cs="Arial"/>
                <w:sz w:val="16"/>
              </w:rPr>
            </w:pPr>
            <w:r>
              <w:rPr>
                <w:rFonts w:ascii="GHEA Grapalat" w:hAnsi="GHEA Grapalat"/>
                <w:sz w:val="18"/>
                <w:szCs w:val="18"/>
              </w:rPr>
              <w:t>100%</w:t>
            </w:r>
          </w:p>
        </w:tc>
        <w:tc>
          <w:tcPr>
            <w:tcW w:w="683" w:type="dxa"/>
            <w:textDirection w:val="btLr"/>
            <w:vAlign w:val="center"/>
          </w:tcPr>
          <w:p w14:paraId="5B4816E0" w14:textId="062A9A72" w:rsidR="00CD7C66" w:rsidRPr="00F412AC" w:rsidRDefault="00CD7C66" w:rsidP="00CD7C66">
            <w:pPr>
              <w:widowControl w:val="0"/>
              <w:spacing w:after="120"/>
              <w:jc w:val="center"/>
              <w:rPr>
                <w:rFonts w:ascii="GHEA Grapalat" w:hAnsi="GHEA Grapalat" w:cs="Arial"/>
                <w:sz w:val="16"/>
              </w:rPr>
            </w:pPr>
            <w:r>
              <w:rPr>
                <w:rFonts w:ascii="GHEA Grapalat" w:hAnsi="GHEA Grapalat"/>
                <w:sz w:val="18"/>
                <w:szCs w:val="18"/>
              </w:rPr>
              <w:t>100%</w:t>
            </w:r>
          </w:p>
        </w:tc>
        <w:tc>
          <w:tcPr>
            <w:tcW w:w="1386" w:type="dxa"/>
            <w:textDirection w:val="btLr"/>
            <w:vAlign w:val="center"/>
          </w:tcPr>
          <w:p w14:paraId="77A27CB1" w14:textId="12A48531" w:rsidR="00CD7C66" w:rsidRPr="00F412AC" w:rsidRDefault="00CD7C66" w:rsidP="00CD7C66">
            <w:pPr>
              <w:widowControl w:val="0"/>
              <w:spacing w:after="120"/>
              <w:jc w:val="center"/>
              <w:rPr>
                <w:rFonts w:ascii="GHEA Grapalat" w:hAnsi="GHEA Grapalat"/>
                <w:b/>
                <w:sz w:val="16"/>
              </w:rPr>
            </w:pPr>
            <w:r>
              <w:rPr>
                <w:rFonts w:ascii="GHEA Grapalat" w:hAnsi="GHEA Grapalat"/>
                <w:sz w:val="18"/>
                <w:szCs w:val="18"/>
              </w:rPr>
              <w:t>100%</w:t>
            </w:r>
          </w:p>
        </w:tc>
      </w:tr>
      <w:tr w:rsidR="00CD7C66" w:rsidRPr="00F412AC" w14:paraId="7788D97D" w14:textId="77777777" w:rsidTr="005C3FE1">
        <w:trPr>
          <w:trHeight w:val="363"/>
          <w:jc w:val="center"/>
        </w:trPr>
        <w:tc>
          <w:tcPr>
            <w:tcW w:w="1207" w:type="dxa"/>
            <w:vAlign w:val="center"/>
          </w:tcPr>
          <w:p w14:paraId="5C649C75" w14:textId="729641BB" w:rsidR="00CD7C66" w:rsidRPr="00CD7C66" w:rsidRDefault="00CD7C66" w:rsidP="00CD7C66">
            <w:pPr>
              <w:jc w:val="center"/>
              <w:rPr>
                <w:rFonts w:ascii="GHEA Grapalat" w:hAnsi="GHEA Grapalat"/>
                <w:sz w:val="18"/>
                <w:szCs w:val="28"/>
              </w:rPr>
            </w:pPr>
            <w:r w:rsidRPr="00CD7C66">
              <w:rPr>
                <w:rFonts w:ascii="GHEA Grapalat" w:hAnsi="GHEA Grapalat"/>
                <w:sz w:val="18"/>
                <w:szCs w:val="28"/>
              </w:rPr>
              <w:lastRenderedPageBreak/>
              <w:t>2</w:t>
            </w:r>
          </w:p>
        </w:tc>
        <w:tc>
          <w:tcPr>
            <w:tcW w:w="1620" w:type="dxa"/>
            <w:vAlign w:val="center"/>
          </w:tcPr>
          <w:p w14:paraId="1AD32C64" w14:textId="09648E29" w:rsidR="00CD7C66" w:rsidRPr="00CD7C66" w:rsidRDefault="00CD7C66" w:rsidP="00CD7C66">
            <w:pPr>
              <w:jc w:val="center"/>
              <w:rPr>
                <w:rFonts w:ascii="GHEA Grapalat" w:hAnsi="GHEA Grapalat"/>
                <w:sz w:val="18"/>
                <w:szCs w:val="28"/>
              </w:rPr>
            </w:pPr>
            <w:r w:rsidRPr="00CD7C66">
              <w:rPr>
                <w:rFonts w:ascii="GHEA Grapalat" w:hAnsi="GHEA Grapalat"/>
                <w:sz w:val="18"/>
                <w:szCs w:val="28"/>
              </w:rPr>
              <w:t>71351540/102</w:t>
            </w:r>
          </w:p>
        </w:tc>
        <w:tc>
          <w:tcPr>
            <w:tcW w:w="2236" w:type="dxa"/>
            <w:tcBorders>
              <w:top w:val="single" w:sz="4" w:space="0" w:color="auto"/>
              <w:left w:val="single" w:sz="4" w:space="0" w:color="auto"/>
              <w:bottom w:val="single" w:sz="4" w:space="0" w:color="auto"/>
              <w:right w:val="single" w:sz="4" w:space="0" w:color="auto"/>
            </w:tcBorders>
            <w:vAlign w:val="center"/>
          </w:tcPr>
          <w:p w14:paraId="325AC3C8" w14:textId="71AE6BAC" w:rsidR="00CD7C66" w:rsidRPr="00CD7C66" w:rsidRDefault="00CD7C66" w:rsidP="00CD7C66">
            <w:pPr>
              <w:jc w:val="center"/>
              <w:rPr>
                <w:rFonts w:ascii="GHEA Grapalat" w:hAnsi="GHEA Grapalat"/>
                <w:sz w:val="18"/>
                <w:szCs w:val="28"/>
              </w:rPr>
            </w:pPr>
            <w:r w:rsidRPr="00CD7C66">
              <w:rPr>
                <w:rFonts w:ascii="GHEA Grapalat" w:hAnsi="GHEA Grapalat"/>
                <w:sz w:val="18"/>
                <w:szCs w:val="28"/>
              </w:rPr>
              <w:t>Консультационные услуги по техническому контролю качества работ по выполнению текущих работ, требующих срочного решени</w:t>
            </w:r>
          </w:p>
        </w:tc>
        <w:tc>
          <w:tcPr>
            <w:tcW w:w="682" w:type="dxa"/>
            <w:textDirection w:val="btLr"/>
            <w:vAlign w:val="center"/>
          </w:tcPr>
          <w:p w14:paraId="5F15A61F" w14:textId="52E38B45" w:rsidR="00CD7C66" w:rsidRPr="00CD7C66" w:rsidRDefault="00CD7C66" w:rsidP="00CD7C66">
            <w:pPr>
              <w:widowControl w:val="0"/>
              <w:spacing w:after="120"/>
              <w:jc w:val="center"/>
              <w:rPr>
                <w:rFonts w:ascii="GHEA Grapalat" w:hAnsi="GHEA Grapalat"/>
                <w:sz w:val="20"/>
              </w:rPr>
            </w:pPr>
            <w:r w:rsidRPr="00CD7C66">
              <w:rPr>
                <w:rFonts w:ascii="GHEA Grapalat" w:hAnsi="GHEA Grapalat"/>
                <w:sz w:val="18"/>
                <w:szCs w:val="18"/>
              </w:rPr>
              <w:t>0</w:t>
            </w:r>
          </w:p>
        </w:tc>
        <w:tc>
          <w:tcPr>
            <w:tcW w:w="813" w:type="dxa"/>
            <w:textDirection w:val="btLr"/>
            <w:vAlign w:val="center"/>
          </w:tcPr>
          <w:p w14:paraId="5C92E4A0" w14:textId="7E62BC1E" w:rsidR="00CD7C66" w:rsidRPr="00CD7C66" w:rsidRDefault="00CD7C66" w:rsidP="00CD7C66">
            <w:pPr>
              <w:widowControl w:val="0"/>
              <w:spacing w:after="120"/>
              <w:jc w:val="center"/>
              <w:rPr>
                <w:rFonts w:ascii="GHEA Grapalat" w:hAnsi="GHEA Grapalat"/>
                <w:sz w:val="16"/>
              </w:rPr>
            </w:pPr>
            <w:r w:rsidRPr="00CD7C66">
              <w:rPr>
                <w:rFonts w:ascii="GHEA Grapalat" w:hAnsi="GHEA Grapalat"/>
                <w:sz w:val="18"/>
                <w:szCs w:val="18"/>
              </w:rPr>
              <w:t>0</w:t>
            </w:r>
          </w:p>
        </w:tc>
        <w:tc>
          <w:tcPr>
            <w:tcW w:w="563" w:type="dxa"/>
            <w:textDirection w:val="btLr"/>
            <w:vAlign w:val="center"/>
          </w:tcPr>
          <w:p w14:paraId="0A59C783" w14:textId="2CD7B3E0" w:rsidR="00CD7C66" w:rsidRPr="00CD7C66" w:rsidRDefault="00CD7C66" w:rsidP="00CD7C66">
            <w:pPr>
              <w:widowControl w:val="0"/>
              <w:spacing w:after="120"/>
              <w:jc w:val="center"/>
              <w:rPr>
                <w:rFonts w:ascii="GHEA Grapalat" w:hAnsi="GHEA Grapalat" w:cs="Arial"/>
                <w:sz w:val="16"/>
              </w:rPr>
            </w:pPr>
            <w:r w:rsidRPr="00CD7C66">
              <w:rPr>
                <w:rFonts w:ascii="GHEA Grapalat" w:hAnsi="GHEA Grapalat"/>
                <w:sz w:val="18"/>
                <w:szCs w:val="18"/>
              </w:rPr>
              <w:t>0</w:t>
            </w:r>
          </w:p>
        </w:tc>
        <w:tc>
          <w:tcPr>
            <w:tcW w:w="569" w:type="dxa"/>
            <w:textDirection w:val="btLr"/>
          </w:tcPr>
          <w:p w14:paraId="3147A9F5" w14:textId="6A1C5E48" w:rsidR="00CD7C66" w:rsidRDefault="00CD7C66" w:rsidP="00CD7C66">
            <w:pPr>
              <w:widowControl w:val="0"/>
              <w:spacing w:after="120"/>
              <w:jc w:val="center"/>
              <w:rPr>
                <w:rFonts w:ascii="GHEA Grapalat" w:hAnsi="GHEA Grapalat"/>
                <w:sz w:val="18"/>
                <w:szCs w:val="18"/>
              </w:rPr>
            </w:pPr>
            <w:r>
              <w:rPr>
                <w:rFonts w:ascii="GHEA Grapalat" w:hAnsi="GHEA Grapalat"/>
                <w:sz w:val="18"/>
                <w:szCs w:val="18"/>
              </w:rPr>
              <w:t>0</w:t>
            </w:r>
          </w:p>
        </w:tc>
        <w:tc>
          <w:tcPr>
            <w:tcW w:w="694" w:type="dxa"/>
            <w:textDirection w:val="btLr"/>
          </w:tcPr>
          <w:p w14:paraId="254FECC7" w14:textId="5D59DC0D" w:rsidR="00CD7C66" w:rsidRDefault="00CD7C66" w:rsidP="00CD7C66">
            <w:pPr>
              <w:widowControl w:val="0"/>
              <w:spacing w:after="120"/>
              <w:jc w:val="center"/>
              <w:rPr>
                <w:rFonts w:ascii="GHEA Grapalat" w:hAnsi="GHEA Grapalat"/>
                <w:sz w:val="18"/>
                <w:szCs w:val="18"/>
              </w:rPr>
            </w:pPr>
            <w:r>
              <w:rPr>
                <w:rFonts w:ascii="GHEA Grapalat" w:hAnsi="GHEA Grapalat"/>
                <w:sz w:val="18"/>
                <w:szCs w:val="18"/>
              </w:rPr>
              <w:t>0</w:t>
            </w:r>
          </w:p>
        </w:tc>
        <w:tc>
          <w:tcPr>
            <w:tcW w:w="566" w:type="dxa"/>
            <w:textDirection w:val="btLr"/>
          </w:tcPr>
          <w:p w14:paraId="063B60CB" w14:textId="5B5BCE24" w:rsidR="00CD7C66" w:rsidRDefault="00CD7C66" w:rsidP="00CD7C66">
            <w:pPr>
              <w:widowControl w:val="0"/>
              <w:spacing w:after="120"/>
              <w:jc w:val="center"/>
              <w:rPr>
                <w:rFonts w:ascii="GHEA Grapalat" w:hAnsi="GHEA Grapalat"/>
                <w:sz w:val="18"/>
                <w:szCs w:val="18"/>
              </w:rPr>
            </w:pPr>
            <w:r>
              <w:rPr>
                <w:rFonts w:ascii="GHEA Grapalat" w:hAnsi="GHEA Grapalat"/>
                <w:sz w:val="18"/>
                <w:szCs w:val="18"/>
              </w:rPr>
              <w:t>0</w:t>
            </w:r>
          </w:p>
        </w:tc>
        <w:tc>
          <w:tcPr>
            <w:tcW w:w="601" w:type="dxa"/>
            <w:textDirection w:val="btLr"/>
          </w:tcPr>
          <w:p w14:paraId="2EFCFEB3" w14:textId="6C0018BC" w:rsidR="00CD7C66" w:rsidRDefault="00CD7C66" w:rsidP="00CD7C66">
            <w:pPr>
              <w:widowControl w:val="0"/>
              <w:spacing w:after="120"/>
              <w:jc w:val="center"/>
              <w:rPr>
                <w:rFonts w:ascii="GHEA Grapalat" w:hAnsi="GHEA Grapalat"/>
                <w:sz w:val="18"/>
                <w:szCs w:val="18"/>
              </w:rPr>
            </w:pPr>
            <w:r>
              <w:rPr>
                <w:rFonts w:ascii="GHEA Grapalat" w:hAnsi="GHEA Grapalat"/>
                <w:sz w:val="18"/>
                <w:szCs w:val="18"/>
              </w:rPr>
              <w:t>100%</w:t>
            </w:r>
          </w:p>
        </w:tc>
        <w:tc>
          <w:tcPr>
            <w:tcW w:w="611" w:type="dxa"/>
            <w:textDirection w:val="btLr"/>
          </w:tcPr>
          <w:p w14:paraId="3AC3E049" w14:textId="5AC1E672" w:rsidR="00CD7C66" w:rsidRDefault="00CD7C66" w:rsidP="00CD7C66">
            <w:pPr>
              <w:widowControl w:val="0"/>
              <w:spacing w:after="120"/>
              <w:jc w:val="center"/>
              <w:rPr>
                <w:rFonts w:ascii="GHEA Grapalat" w:hAnsi="GHEA Grapalat"/>
                <w:sz w:val="18"/>
                <w:szCs w:val="18"/>
              </w:rPr>
            </w:pPr>
            <w:r>
              <w:rPr>
                <w:rFonts w:ascii="GHEA Grapalat" w:hAnsi="GHEA Grapalat"/>
                <w:sz w:val="18"/>
                <w:szCs w:val="18"/>
              </w:rPr>
              <w:t>100%</w:t>
            </w:r>
          </w:p>
        </w:tc>
        <w:tc>
          <w:tcPr>
            <w:tcW w:w="768" w:type="dxa"/>
            <w:gridSpan w:val="2"/>
            <w:textDirection w:val="btLr"/>
          </w:tcPr>
          <w:p w14:paraId="07802066" w14:textId="5BB290E2" w:rsidR="00CD7C66" w:rsidRDefault="00CD7C66" w:rsidP="00CD7C66">
            <w:pPr>
              <w:widowControl w:val="0"/>
              <w:spacing w:after="120"/>
              <w:jc w:val="center"/>
              <w:rPr>
                <w:rFonts w:ascii="GHEA Grapalat" w:hAnsi="GHEA Grapalat"/>
                <w:sz w:val="18"/>
                <w:szCs w:val="18"/>
              </w:rPr>
            </w:pPr>
            <w:r>
              <w:rPr>
                <w:rFonts w:ascii="GHEA Grapalat" w:hAnsi="GHEA Grapalat"/>
                <w:sz w:val="18"/>
                <w:szCs w:val="18"/>
              </w:rPr>
              <w:t>100%</w:t>
            </w:r>
          </w:p>
        </w:tc>
        <w:tc>
          <w:tcPr>
            <w:tcW w:w="526" w:type="dxa"/>
            <w:textDirection w:val="btLr"/>
            <w:vAlign w:val="center"/>
          </w:tcPr>
          <w:p w14:paraId="59678E4B" w14:textId="6C6D1666" w:rsidR="00CD7C66" w:rsidRDefault="00CD7C66" w:rsidP="00CD7C66">
            <w:pPr>
              <w:widowControl w:val="0"/>
              <w:spacing w:after="120"/>
              <w:jc w:val="center"/>
              <w:rPr>
                <w:rFonts w:ascii="GHEA Grapalat" w:hAnsi="GHEA Grapalat"/>
                <w:sz w:val="18"/>
                <w:szCs w:val="18"/>
              </w:rPr>
            </w:pPr>
            <w:r>
              <w:rPr>
                <w:rFonts w:ascii="GHEA Grapalat" w:hAnsi="GHEA Grapalat"/>
                <w:sz w:val="18"/>
                <w:szCs w:val="18"/>
              </w:rPr>
              <w:t>100%</w:t>
            </w:r>
          </w:p>
        </w:tc>
        <w:tc>
          <w:tcPr>
            <w:tcW w:w="824" w:type="dxa"/>
            <w:textDirection w:val="btLr"/>
            <w:vAlign w:val="center"/>
          </w:tcPr>
          <w:p w14:paraId="74CAB7A6" w14:textId="30014144" w:rsidR="00CD7C66" w:rsidRDefault="00CD7C66" w:rsidP="00CD7C66">
            <w:pPr>
              <w:widowControl w:val="0"/>
              <w:spacing w:after="120"/>
              <w:jc w:val="center"/>
              <w:rPr>
                <w:rFonts w:ascii="GHEA Grapalat" w:hAnsi="GHEA Grapalat"/>
                <w:sz w:val="18"/>
                <w:szCs w:val="18"/>
              </w:rPr>
            </w:pPr>
            <w:r>
              <w:rPr>
                <w:rFonts w:ascii="GHEA Grapalat" w:hAnsi="GHEA Grapalat"/>
                <w:sz w:val="18"/>
                <w:szCs w:val="18"/>
              </w:rPr>
              <w:t>100%</w:t>
            </w:r>
          </w:p>
        </w:tc>
        <w:tc>
          <w:tcPr>
            <w:tcW w:w="683" w:type="dxa"/>
            <w:textDirection w:val="btLr"/>
            <w:vAlign w:val="center"/>
          </w:tcPr>
          <w:p w14:paraId="1FF4446E" w14:textId="3B318B12" w:rsidR="00CD7C66" w:rsidRDefault="00CD7C66" w:rsidP="00CD7C66">
            <w:pPr>
              <w:widowControl w:val="0"/>
              <w:spacing w:after="120"/>
              <w:jc w:val="center"/>
              <w:rPr>
                <w:rFonts w:ascii="GHEA Grapalat" w:hAnsi="GHEA Grapalat"/>
                <w:sz w:val="18"/>
                <w:szCs w:val="18"/>
              </w:rPr>
            </w:pPr>
            <w:r>
              <w:rPr>
                <w:rFonts w:ascii="GHEA Grapalat" w:hAnsi="GHEA Grapalat"/>
                <w:sz w:val="18"/>
                <w:szCs w:val="18"/>
              </w:rPr>
              <w:t>100%</w:t>
            </w:r>
          </w:p>
        </w:tc>
        <w:tc>
          <w:tcPr>
            <w:tcW w:w="1386" w:type="dxa"/>
            <w:textDirection w:val="btLr"/>
            <w:vAlign w:val="center"/>
          </w:tcPr>
          <w:p w14:paraId="78F203CD" w14:textId="76B1024F" w:rsidR="00CD7C66" w:rsidRDefault="00CD7C66" w:rsidP="00CD7C66">
            <w:pPr>
              <w:widowControl w:val="0"/>
              <w:spacing w:after="120"/>
              <w:jc w:val="center"/>
              <w:rPr>
                <w:rFonts w:ascii="GHEA Grapalat" w:hAnsi="GHEA Grapalat"/>
                <w:sz w:val="18"/>
                <w:szCs w:val="18"/>
              </w:rPr>
            </w:pPr>
            <w:r>
              <w:rPr>
                <w:rFonts w:ascii="GHEA Grapalat" w:hAnsi="GHEA Grapalat"/>
                <w:sz w:val="18"/>
                <w:szCs w:val="18"/>
              </w:rPr>
              <w:t>100%</w:t>
            </w:r>
          </w:p>
        </w:tc>
      </w:tr>
      <w:tr w:rsidR="00CD7C66" w:rsidRPr="00F412AC" w14:paraId="07ED04FA" w14:textId="77777777" w:rsidTr="005C3FE1">
        <w:trPr>
          <w:trHeight w:val="363"/>
          <w:jc w:val="center"/>
        </w:trPr>
        <w:tc>
          <w:tcPr>
            <w:tcW w:w="1207" w:type="dxa"/>
            <w:vAlign w:val="center"/>
          </w:tcPr>
          <w:p w14:paraId="22F6EA63" w14:textId="113F748E" w:rsidR="00CD7C66" w:rsidRPr="00CD7C66" w:rsidRDefault="00CD7C66" w:rsidP="00CD7C66">
            <w:pPr>
              <w:jc w:val="center"/>
              <w:rPr>
                <w:rFonts w:ascii="GHEA Grapalat" w:hAnsi="GHEA Grapalat"/>
                <w:sz w:val="18"/>
                <w:szCs w:val="28"/>
              </w:rPr>
            </w:pPr>
            <w:r w:rsidRPr="00CD7C66">
              <w:rPr>
                <w:rFonts w:ascii="GHEA Grapalat" w:hAnsi="GHEA Grapalat"/>
                <w:sz w:val="18"/>
                <w:szCs w:val="28"/>
              </w:rPr>
              <w:t>3</w:t>
            </w:r>
          </w:p>
        </w:tc>
        <w:tc>
          <w:tcPr>
            <w:tcW w:w="1620" w:type="dxa"/>
            <w:vAlign w:val="center"/>
          </w:tcPr>
          <w:p w14:paraId="758AA0B8" w14:textId="4A6713E6" w:rsidR="00CD7C66" w:rsidRPr="00CD7C66" w:rsidRDefault="00CD7C66" w:rsidP="00CD7C66">
            <w:pPr>
              <w:jc w:val="center"/>
              <w:rPr>
                <w:rFonts w:ascii="GHEA Grapalat" w:hAnsi="GHEA Grapalat"/>
                <w:sz w:val="18"/>
                <w:szCs w:val="28"/>
              </w:rPr>
            </w:pPr>
            <w:r w:rsidRPr="00CD7C66">
              <w:rPr>
                <w:rFonts w:ascii="GHEA Grapalat" w:hAnsi="GHEA Grapalat"/>
                <w:sz w:val="18"/>
                <w:szCs w:val="28"/>
              </w:rPr>
              <w:t>71351540/104</w:t>
            </w:r>
          </w:p>
        </w:tc>
        <w:tc>
          <w:tcPr>
            <w:tcW w:w="2236" w:type="dxa"/>
            <w:tcBorders>
              <w:top w:val="single" w:sz="4" w:space="0" w:color="auto"/>
              <w:left w:val="single" w:sz="4" w:space="0" w:color="auto"/>
              <w:bottom w:val="single" w:sz="4" w:space="0" w:color="auto"/>
              <w:right w:val="single" w:sz="4" w:space="0" w:color="auto"/>
            </w:tcBorders>
            <w:vAlign w:val="center"/>
          </w:tcPr>
          <w:p w14:paraId="62449AFE" w14:textId="6F732DC0" w:rsidR="00CD7C66" w:rsidRPr="00CD7C66" w:rsidRDefault="00CD7C66" w:rsidP="00CD7C66">
            <w:pPr>
              <w:jc w:val="center"/>
              <w:rPr>
                <w:rFonts w:ascii="GHEA Grapalat" w:hAnsi="GHEA Grapalat"/>
                <w:sz w:val="18"/>
                <w:szCs w:val="28"/>
              </w:rPr>
            </w:pPr>
            <w:r w:rsidRPr="00CD7C66">
              <w:rPr>
                <w:rFonts w:ascii="GHEA Grapalat" w:hAnsi="GHEA Grapalat"/>
                <w:sz w:val="18"/>
                <w:szCs w:val="28"/>
              </w:rPr>
              <w:t>Консультационные услуги по техническому контролю качества работ по выполнению текущих работ, требующих срочного решени</w:t>
            </w:r>
          </w:p>
        </w:tc>
        <w:tc>
          <w:tcPr>
            <w:tcW w:w="682" w:type="dxa"/>
            <w:textDirection w:val="btLr"/>
            <w:vAlign w:val="center"/>
          </w:tcPr>
          <w:p w14:paraId="7CFAEEB1" w14:textId="7FB2898E" w:rsidR="00CD7C66" w:rsidRPr="00CD7C66" w:rsidRDefault="00CD7C66" w:rsidP="00CD7C66">
            <w:pPr>
              <w:widowControl w:val="0"/>
              <w:spacing w:after="120"/>
              <w:jc w:val="center"/>
              <w:rPr>
                <w:rFonts w:ascii="GHEA Grapalat" w:hAnsi="GHEA Grapalat"/>
                <w:sz w:val="20"/>
              </w:rPr>
            </w:pPr>
            <w:r w:rsidRPr="00CD7C66">
              <w:rPr>
                <w:rFonts w:ascii="GHEA Grapalat" w:hAnsi="GHEA Grapalat"/>
                <w:sz w:val="18"/>
                <w:szCs w:val="18"/>
              </w:rPr>
              <w:t>0</w:t>
            </w:r>
          </w:p>
        </w:tc>
        <w:tc>
          <w:tcPr>
            <w:tcW w:w="813" w:type="dxa"/>
            <w:textDirection w:val="btLr"/>
            <w:vAlign w:val="center"/>
          </w:tcPr>
          <w:p w14:paraId="41A3F622" w14:textId="7F540C56" w:rsidR="00CD7C66" w:rsidRPr="00CD7C66" w:rsidRDefault="00CD7C66" w:rsidP="00CD7C66">
            <w:pPr>
              <w:widowControl w:val="0"/>
              <w:spacing w:after="120"/>
              <w:jc w:val="center"/>
              <w:rPr>
                <w:rFonts w:ascii="GHEA Grapalat" w:hAnsi="GHEA Grapalat"/>
                <w:sz w:val="16"/>
              </w:rPr>
            </w:pPr>
            <w:r w:rsidRPr="00CD7C66">
              <w:rPr>
                <w:rFonts w:ascii="GHEA Grapalat" w:hAnsi="GHEA Grapalat"/>
                <w:sz w:val="18"/>
                <w:szCs w:val="18"/>
              </w:rPr>
              <w:t>0</w:t>
            </w:r>
          </w:p>
        </w:tc>
        <w:tc>
          <w:tcPr>
            <w:tcW w:w="563" w:type="dxa"/>
            <w:textDirection w:val="btLr"/>
            <w:vAlign w:val="center"/>
          </w:tcPr>
          <w:p w14:paraId="4A265DAD" w14:textId="566A33E8" w:rsidR="00CD7C66" w:rsidRPr="00CD7C66" w:rsidRDefault="00CD7C66" w:rsidP="00CD7C66">
            <w:pPr>
              <w:widowControl w:val="0"/>
              <w:spacing w:after="120"/>
              <w:jc w:val="center"/>
              <w:rPr>
                <w:rFonts w:ascii="GHEA Grapalat" w:hAnsi="GHEA Grapalat" w:cs="Arial"/>
                <w:sz w:val="16"/>
              </w:rPr>
            </w:pPr>
            <w:r w:rsidRPr="00CD7C66">
              <w:rPr>
                <w:rFonts w:ascii="GHEA Grapalat" w:hAnsi="GHEA Grapalat"/>
                <w:sz w:val="18"/>
                <w:szCs w:val="18"/>
              </w:rPr>
              <w:t>0</w:t>
            </w:r>
          </w:p>
        </w:tc>
        <w:tc>
          <w:tcPr>
            <w:tcW w:w="569" w:type="dxa"/>
            <w:textDirection w:val="btLr"/>
          </w:tcPr>
          <w:p w14:paraId="3CE4A232" w14:textId="43561E14" w:rsidR="00CD7C66" w:rsidRDefault="00CD7C66" w:rsidP="00CD7C66">
            <w:pPr>
              <w:widowControl w:val="0"/>
              <w:spacing w:after="120"/>
              <w:jc w:val="center"/>
              <w:rPr>
                <w:rFonts w:ascii="GHEA Grapalat" w:hAnsi="GHEA Grapalat"/>
                <w:sz w:val="18"/>
                <w:szCs w:val="18"/>
              </w:rPr>
            </w:pPr>
            <w:r>
              <w:rPr>
                <w:rFonts w:ascii="GHEA Grapalat" w:hAnsi="GHEA Grapalat"/>
                <w:sz w:val="18"/>
                <w:szCs w:val="18"/>
              </w:rPr>
              <w:t>0</w:t>
            </w:r>
          </w:p>
        </w:tc>
        <w:tc>
          <w:tcPr>
            <w:tcW w:w="694" w:type="dxa"/>
            <w:textDirection w:val="btLr"/>
          </w:tcPr>
          <w:p w14:paraId="2A2F24AB" w14:textId="59CCB417" w:rsidR="00CD7C66" w:rsidRDefault="00CD7C66" w:rsidP="00CD7C66">
            <w:pPr>
              <w:widowControl w:val="0"/>
              <w:spacing w:after="120"/>
              <w:jc w:val="center"/>
              <w:rPr>
                <w:rFonts w:ascii="GHEA Grapalat" w:hAnsi="GHEA Grapalat"/>
                <w:sz w:val="18"/>
                <w:szCs w:val="18"/>
              </w:rPr>
            </w:pPr>
            <w:r>
              <w:rPr>
                <w:rFonts w:ascii="GHEA Grapalat" w:hAnsi="GHEA Grapalat"/>
                <w:sz w:val="18"/>
                <w:szCs w:val="18"/>
              </w:rPr>
              <w:t>0</w:t>
            </w:r>
          </w:p>
        </w:tc>
        <w:tc>
          <w:tcPr>
            <w:tcW w:w="566" w:type="dxa"/>
            <w:textDirection w:val="btLr"/>
          </w:tcPr>
          <w:p w14:paraId="6D9E790D" w14:textId="1D25B37E" w:rsidR="00CD7C66" w:rsidRDefault="00CD7C66" w:rsidP="00CD7C66">
            <w:pPr>
              <w:widowControl w:val="0"/>
              <w:spacing w:after="120"/>
              <w:jc w:val="center"/>
              <w:rPr>
                <w:rFonts w:ascii="GHEA Grapalat" w:hAnsi="GHEA Grapalat"/>
                <w:sz w:val="18"/>
                <w:szCs w:val="18"/>
              </w:rPr>
            </w:pPr>
            <w:r>
              <w:rPr>
                <w:rFonts w:ascii="GHEA Grapalat" w:hAnsi="GHEA Grapalat"/>
                <w:sz w:val="18"/>
                <w:szCs w:val="18"/>
              </w:rPr>
              <w:t>0</w:t>
            </w:r>
          </w:p>
        </w:tc>
        <w:tc>
          <w:tcPr>
            <w:tcW w:w="601" w:type="dxa"/>
            <w:textDirection w:val="btLr"/>
          </w:tcPr>
          <w:p w14:paraId="7396EC1E" w14:textId="4A63BA25" w:rsidR="00CD7C66" w:rsidRDefault="00CD7C66" w:rsidP="00CD7C66">
            <w:pPr>
              <w:widowControl w:val="0"/>
              <w:spacing w:after="120"/>
              <w:jc w:val="center"/>
              <w:rPr>
                <w:rFonts w:ascii="GHEA Grapalat" w:hAnsi="GHEA Grapalat"/>
                <w:sz w:val="18"/>
                <w:szCs w:val="18"/>
              </w:rPr>
            </w:pPr>
            <w:r>
              <w:rPr>
                <w:rFonts w:ascii="GHEA Grapalat" w:hAnsi="GHEA Grapalat"/>
                <w:sz w:val="18"/>
                <w:szCs w:val="18"/>
              </w:rPr>
              <w:t>100%</w:t>
            </w:r>
          </w:p>
        </w:tc>
        <w:tc>
          <w:tcPr>
            <w:tcW w:w="611" w:type="dxa"/>
            <w:textDirection w:val="btLr"/>
          </w:tcPr>
          <w:p w14:paraId="7FED3999" w14:textId="6EE90151" w:rsidR="00CD7C66" w:rsidRDefault="00CD7C66" w:rsidP="00CD7C66">
            <w:pPr>
              <w:widowControl w:val="0"/>
              <w:spacing w:after="120"/>
              <w:jc w:val="center"/>
              <w:rPr>
                <w:rFonts w:ascii="GHEA Grapalat" w:hAnsi="GHEA Grapalat"/>
                <w:sz w:val="18"/>
                <w:szCs w:val="18"/>
              </w:rPr>
            </w:pPr>
            <w:r>
              <w:rPr>
                <w:rFonts w:ascii="GHEA Grapalat" w:hAnsi="GHEA Grapalat"/>
                <w:sz w:val="18"/>
                <w:szCs w:val="18"/>
              </w:rPr>
              <w:t>100%</w:t>
            </w:r>
          </w:p>
        </w:tc>
        <w:tc>
          <w:tcPr>
            <w:tcW w:w="768" w:type="dxa"/>
            <w:gridSpan w:val="2"/>
            <w:textDirection w:val="btLr"/>
          </w:tcPr>
          <w:p w14:paraId="4AC7A8C7" w14:textId="7BE4857F" w:rsidR="00CD7C66" w:rsidRDefault="00CD7C66" w:rsidP="00CD7C66">
            <w:pPr>
              <w:widowControl w:val="0"/>
              <w:spacing w:after="120"/>
              <w:jc w:val="center"/>
              <w:rPr>
                <w:rFonts w:ascii="GHEA Grapalat" w:hAnsi="GHEA Grapalat"/>
                <w:sz w:val="18"/>
                <w:szCs w:val="18"/>
              </w:rPr>
            </w:pPr>
            <w:r>
              <w:rPr>
                <w:rFonts w:ascii="GHEA Grapalat" w:hAnsi="GHEA Grapalat"/>
                <w:sz w:val="18"/>
                <w:szCs w:val="18"/>
              </w:rPr>
              <w:t>100%</w:t>
            </w:r>
          </w:p>
        </w:tc>
        <w:tc>
          <w:tcPr>
            <w:tcW w:w="526" w:type="dxa"/>
            <w:textDirection w:val="btLr"/>
            <w:vAlign w:val="center"/>
          </w:tcPr>
          <w:p w14:paraId="68A2C06B" w14:textId="08E249C2" w:rsidR="00CD7C66" w:rsidRDefault="00CD7C66" w:rsidP="00CD7C66">
            <w:pPr>
              <w:widowControl w:val="0"/>
              <w:spacing w:after="120"/>
              <w:jc w:val="center"/>
              <w:rPr>
                <w:rFonts w:ascii="GHEA Grapalat" w:hAnsi="GHEA Grapalat"/>
                <w:sz w:val="18"/>
                <w:szCs w:val="18"/>
              </w:rPr>
            </w:pPr>
            <w:r>
              <w:rPr>
                <w:rFonts w:ascii="GHEA Grapalat" w:hAnsi="GHEA Grapalat"/>
                <w:sz w:val="18"/>
                <w:szCs w:val="18"/>
              </w:rPr>
              <w:t>100%</w:t>
            </w:r>
          </w:p>
        </w:tc>
        <w:tc>
          <w:tcPr>
            <w:tcW w:w="824" w:type="dxa"/>
            <w:textDirection w:val="btLr"/>
            <w:vAlign w:val="center"/>
          </w:tcPr>
          <w:p w14:paraId="46BCB8D0" w14:textId="6C344B40" w:rsidR="00CD7C66" w:rsidRDefault="00CD7C66" w:rsidP="00CD7C66">
            <w:pPr>
              <w:widowControl w:val="0"/>
              <w:spacing w:after="120"/>
              <w:jc w:val="center"/>
              <w:rPr>
                <w:rFonts w:ascii="GHEA Grapalat" w:hAnsi="GHEA Grapalat"/>
                <w:sz w:val="18"/>
                <w:szCs w:val="18"/>
              </w:rPr>
            </w:pPr>
            <w:r>
              <w:rPr>
                <w:rFonts w:ascii="GHEA Grapalat" w:hAnsi="GHEA Grapalat"/>
                <w:sz w:val="18"/>
                <w:szCs w:val="18"/>
              </w:rPr>
              <w:t>100%</w:t>
            </w:r>
          </w:p>
        </w:tc>
        <w:tc>
          <w:tcPr>
            <w:tcW w:w="683" w:type="dxa"/>
            <w:textDirection w:val="btLr"/>
            <w:vAlign w:val="center"/>
          </w:tcPr>
          <w:p w14:paraId="510AEBA3" w14:textId="2D37C3CC" w:rsidR="00CD7C66" w:rsidRDefault="00CD7C66" w:rsidP="00CD7C66">
            <w:pPr>
              <w:widowControl w:val="0"/>
              <w:spacing w:after="120"/>
              <w:jc w:val="center"/>
              <w:rPr>
                <w:rFonts w:ascii="GHEA Grapalat" w:hAnsi="GHEA Grapalat"/>
                <w:sz w:val="18"/>
                <w:szCs w:val="18"/>
              </w:rPr>
            </w:pPr>
            <w:r>
              <w:rPr>
                <w:rFonts w:ascii="GHEA Grapalat" w:hAnsi="GHEA Grapalat"/>
                <w:sz w:val="18"/>
                <w:szCs w:val="18"/>
              </w:rPr>
              <w:t>100%</w:t>
            </w:r>
          </w:p>
        </w:tc>
        <w:tc>
          <w:tcPr>
            <w:tcW w:w="1386" w:type="dxa"/>
            <w:textDirection w:val="btLr"/>
            <w:vAlign w:val="center"/>
          </w:tcPr>
          <w:p w14:paraId="2AFEB185" w14:textId="4F5F322A" w:rsidR="00CD7C66" w:rsidRDefault="00CD7C66" w:rsidP="00CD7C66">
            <w:pPr>
              <w:widowControl w:val="0"/>
              <w:spacing w:after="120"/>
              <w:jc w:val="center"/>
              <w:rPr>
                <w:rFonts w:ascii="GHEA Grapalat" w:hAnsi="GHEA Grapalat"/>
                <w:sz w:val="18"/>
                <w:szCs w:val="18"/>
              </w:rPr>
            </w:pPr>
            <w:r>
              <w:rPr>
                <w:rFonts w:ascii="GHEA Grapalat" w:hAnsi="GHEA Grapalat"/>
                <w:sz w:val="18"/>
                <w:szCs w:val="18"/>
              </w:rPr>
              <w:t>100%</w:t>
            </w:r>
          </w:p>
        </w:tc>
      </w:tr>
    </w:tbl>
    <w:p w14:paraId="3E934FC8" w14:textId="77777777" w:rsidR="00D54B46" w:rsidRPr="00AD29CE" w:rsidRDefault="00D54B46" w:rsidP="00D54B46">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54B46" w:rsidRPr="00AD29CE" w14:paraId="0F1C118B" w14:textId="77777777" w:rsidTr="00EA35BC">
        <w:trPr>
          <w:jc w:val="center"/>
        </w:trPr>
        <w:tc>
          <w:tcPr>
            <w:tcW w:w="4536" w:type="dxa"/>
          </w:tcPr>
          <w:p w14:paraId="346876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688E552"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CD25500"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5C13D583"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7FF2EDCF" w14:textId="77777777" w:rsidR="00D54B46" w:rsidRPr="00AD29CE" w:rsidRDefault="00D54B46" w:rsidP="00EA35BC">
            <w:pPr>
              <w:widowControl w:val="0"/>
              <w:spacing w:after="160" w:line="360" w:lineRule="auto"/>
              <w:jc w:val="center"/>
              <w:rPr>
                <w:rFonts w:ascii="GHEA Grapalat" w:hAnsi="GHEA Grapalat"/>
              </w:rPr>
            </w:pPr>
          </w:p>
        </w:tc>
        <w:tc>
          <w:tcPr>
            <w:tcW w:w="4343" w:type="dxa"/>
          </w:tcPr>
          <w:p w14:paraId="259A1BA2"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422CC07"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5F9E888"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3F5A87E4"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r>
    </w:tbl>
    <w:p w14:paraId="42D9C18F" w14:textId="77777777" w:rsidR="00D54B46" w:rsidRPr="00AD29CE" w:rsidRDefault="00D54B46" w:rsidP="00D54B46">
      <w:pPr>
        <w:widowControl w:val="0"/>
        <w:spacing w:after="160" w:line="360" w:lineRule="auto"/>
        <w:rPr>
          <w:rFonts w:ascii="GHEA Grapalat" w:hAnsi="GHEA Grapalat"/>
        </w:rPr>
        <w:sectPr w:rsidR="00D54B46" w:rsidRPr="00AD29CE"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4E5BF702"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91FEE8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AD29CE" w:rsidDel="004B29A5" w14:paraId="4D1B1E83" w14:textId="77777777" w:rsidTr="00EA35BC">
        <w:trPr>
          <w:tblCellSpacing w:w="7" w:type="dxa"/>
          <w:jc w:val="center"/>
        </w:trPr>
        <w:tc>
          <w:tcPr>
            <w:tcW w:w="0" w:type="auto"/>
            <w:gridSpan w:val="2"/>
            <w:vAlign w:val="center"/>
          </w:tcPr>
          <w:p w14:paraId="190E92FA" w14:textId="77777777" w:rsidR="00D54B46" w:rsidRPr="00AD29CE"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AD29CE" w:rsidDel="004B29A5" w:rsidRDefault="00D54B46" w:rsidP="00EA35BC">
            <w:pPr>
              <w:widowControl w:val="0"/>
              <w:spacing w:after="160" w:line="360" w:lineRule="auto"/>
              <w:rPr>
                <w:rFonts w:ascii="GHEA Grapalat" w:hAnsi="GHEA Grapalat" w:cs="Arial"/>
                <w:iCs/>
                <w:color w:val="000000"/>
              </w:rPr>
            </w:pPr>
          </w:p>
        </w:tc>
      </w:tr>
      <w:tr w:rsidR="00D54B46" w:rsidRPr="00AD29CE" w14:paraId="7730B8C4" w14:textId="77777777" w:rsidTr="00EA35BC">
        <w:trPr>
          <w:tblCellSpacing w:w="7" w:type="dxa"/>
          <w:jc w:val="center"/>
        </w:trPr>
        <w:tc>
          <w:tcPr>
            <w:tcW w:w="0" w:type="auto"/>
            <w:vAlign w:val="center"/>
          </w:tcPr>
          <w:p w14:paraId="246E57E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382F7B0F"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1090BA21"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1B414900"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329A43A4"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6321BEB9"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209E9860"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7F485431"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14D2DA48"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780CC702"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1D3B832D"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0F241B1C"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232D2EDE" w14:textId="77777777" w:rsidR="00D54B46" w:rsidRPr="00AD29CE" w:rsidRDefault="00D54B46" w:rsidP="00D54B46">
      <w:pPr>
        <w:widowControl w:val="0"/>
        <w:spacing w:after="160" w:line="360" w:lineRule="auto"/>
        <w:ind w:firstLine="375"/>
        <w:rPr>
          <w:rFonts w:ascii="GHEA Grapalat" w:hAnsi="GHEA Grapalat"/>
          <w:iCs/>
          <w:color w:val="000000"/>
        </w:rPr>
      </w:pPr>
    </w:p>
    <w:p w14:paraId="176BB146" w14:textId="77777777" w:rsidR="00D54B46" w:rsidRPr="00AD29CE" w:rsidRDefault="00D54B46" w:rsidP="00D54B46">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197C8DDE" w14:textId="77777777" w:rsidR="00D54B46" w:rsidRPr="00CA2754" w:rsidRDefault="00D54B46" w:rsidP="00D54B46">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5A5B4368" w14:textId="77777777" w:rsidR="00D54B46" w:rsidRPr="00AD29CE"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AD29CE"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7CAFAC51"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7A72A2C6" w14:textId="77777777" w:rsidR="00D54B46" w:rsidRPr="00AD29CE"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1ADB6FCE"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6F5CFEA3" w14:textId="77777777" w:rsidR="00D54B46" w:rsidRPr="00AD29CE" w:rsidRDefault="00D54B46" w:rsidP="00D54B46">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5DA19405" w14:textId="77777777" w:rsidR="00D54B46" w:rsidRPr="00AD29CE" w:rsidRDefault="00D54B46" w:rsidP="00D54B46">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CA2754" w14:paraId="7DCB0FBA" w14:textId="77777777" w:rsidTr="00EA35BC">
        <w:trPr>
          <w:jc w:val="center"/>
        </w:trPr>
        <w:tc>
          <w:tcPr>
            <w:tcW w:w="357" w:type="dxa"/>
            <w:vMerge w:val="restart"/>
            <w:vAlign w:val="center"/>
          </w:tcPr>
          <w:p w14:paraId="1AB877B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vAlign w:val="center"/>
          </w:tcPr>
          <w:p w14:paraId="31D61AB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D54B46" w:rsidRPr="00CA2754" w14:paraId="0761D7AE" w14:textId="77777777" w:rsidTr="00EA35BC">
        <w:trPr>
          <w:jc w:val="center"/>
        </w:trPr>
        <w:tc>
          <w:tcPr>
            <w:tcW w:w="357" w:type="dxa"/>
            <w:vMerge/>
          </w:tcPr>
          <w:p w14:paraId="7227567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vAlign w:val="center"/>
          </w:tcPr>
          <w:p w14:paraId="6A2C214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vAlign w:val="center"/>
          </w:tcPr>
          <w:p w14:paraId="3A04FD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vAlign w:val="center"/>
          </w:tcPr>
          <w:p w14:paraId="6C6CC34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vAlign w:val="center"/>
          </w:tcPr>
          <w:p w14:paraId="238C2F5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vAlign w:val="center"/>
          </w:tcPr>
          <w:p w14:paraId="54001D0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vAlign w:val="center"/>
          </w:tcPr>
          <w:p w14:paraId="23657C6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D54B46" w:rsidRPr="00CA2754" w14:paraId="63EB329D" w14:textId="77777777" w:rsidTr="00EA35BC">
        <w:trPr>
          <w:trHeight w:val="1105"/>
          <w:jc w:val="center"/>
        </w:trPr>
        <w:tc>
          <w:tcPr>
            <w:tcW w:w="357" w:type="dxa"/>
            <w:vMerge/>
            <w:tcBorders>
              <w:bottom w:val="single" w:sz="4" w:space="0" w:color="auto"/>
            </w:tcBorders>
          </w:tcPr>
          <w:p w14:paraId="4F9BEF6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2C3BF6F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137D62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4C27792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215F53EA"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vAlign w:val="center"/>
          </w:tcPr>
          <w:p w14:paraId="6122F8D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15B06EB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vAlign w:val="center"/>
          </w:tcPr>
          <w:p w14:paraId="2C939DC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3618791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078CB823" w14:textId="77777777" w:rsidTr="00EA35BC">
        <w:trPr>
          <w:jc w:val="center"/>
        </w:trPr>
        <w:tc>
          <w:tcPr>
            <w:tcW w:w="357" w:type="dxa"/>
            <w:vAlign w:val="center"/>
          </w:tcPr>
          <w:p w14:paraId="51018C2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Align w:val="center"/>
          </w:tcPr>
          <w:p w14:paraId="436A62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Align w:val="center"/>
          </w:tcPr>
          <w:p w14:paraId="635EFEE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vAlign w:val="center"/>
          </w:tcPr>
          <w:p w14:paraId="4E65456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vAlign w:val="center"/>
          </w:tcPr>
          <w:p w14:paraId="1E251C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vAlign w:val="center"/>
          </w:tcPr>
          <w:p w14:paraId="10D077CB"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vAlign w:val="center"/>
          </w:tcPr>
          <w:p w14:paraId="28905AC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vAlign w:val="center"/>
          </w:tcPr>
          <w:p w14:paraId="44F62D7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Align w:val="center"/>
          </w:tcPr>
          <w:p w14:paraId="333B5DDD"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3B9E283A" w14:textId="77777777" w:rsidTr="00EA35BC">
        <w:trPr>
          <w:jc w:val="center"/>
        </w:trPr>
        <w:tc>
          <w:tcPr>
            <w:tcW w:w="357" w:type="dxa"/>
          </w:tcPr>
          <w:p w14:paraId="3C80C9D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tcPr>
          <w:p w14:paraId="33CB2C1F"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tcPr>
          <w:p w14:paraId="146868E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Pr>
          <w:p w14:paraId="048CE58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tcPr>
          <w:p w14:paraId="2C4EE2D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tcPr>
          <w:p w14:paraId="6961D1D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tcPr>
          <w:p w14:paraId="68BBD64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tcPr>
          <w:p w14:paraId="091781D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tcPr>
          <w:p w14:paraId="65DBC84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CA2754"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AD29CE" w:rsidRDefault="00D54B46" w:rsidP="00D54B46">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AD29CE" w14:paraId="2E78DE66" w14:textId="77777777" w:rsidTr="00EA35BC">
        <w:trPr>
          <w:trHeight w:val="266"/>
          <w:tblCellSpacing w:w="7" w:type="dxa"/>
          <w:jc w:val="center"/>
        </w:trPr>
        <w:tc>
          <w:tcPr>
            <w:tcW w:w="0" w:type="auto"/>
            <w:vAlign w:val="center"/>
          </w:tcPr>
          <w:p w14:paraId="6009FA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79C8FC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D54B46" w:rsidRPr="00AD29CE" w14:paraId="0408592B" w14:textId="77777777" w:rsidTr="00EA35BC">
        <w:trPr>
          <w:trHeight w:val="473"/>
          <w:tblCellSpacing w:w="7" w:type="dxa"/>
          <w:jc w:val="center"/>
        </w:trPr>
        <w:tc>
          <w:tcPr>
            <w:tcW w:w="0" w:type="auto"/>
            <w:vAlign w:val="center"/>
          </w:tcPr>
          <w:p w14:paraId="6DF8CAB1"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7C84C7C2"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0CF04734"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78E854C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D54B46" w:rsidRPr="00AD29CE" w14:paraId="5D886FA4" w14:textId="77777777" w:rsidTr="00EA35BC">
        <w:trPr>
          <w:trHeight w:val="503"/>
          <w:tblCellSpacing w:w="7" w:type="dxa"/>
          <w:jc w:val="center"/>
        </w:trPr>
        <w:tc>
          <w:tcPr>
            <w:tcW w:w="0" w:type="auto"/>
            <w:vAlign w:val="center"/>
          </w:tcPr>
          <w:p w14:paraId="4F516D35"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01D7790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4249BA4F"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217D4338"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D54B46" w:rsidRPr="00AD29CE" w14:paraId="13C8E7EF" w14:textId="77777777" w:rsidTr="00EA35BC">
        <w:trPr>
          <w:trHeight w:val="281"/>
          <w:tblCellSpacing w:w="7" w:type="dxa"/>
          <w:jc w:val="center"/>
        </w:trPr>
        <w:tc>
          <w:tcPr>
            <w:tcW w:w="0" w:type="auto"/>
            <w:vAlign w:val="center"/>
          </w:tcPr>
          <w:p w14:paraId="562FDE8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0579268F"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1D768734"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Default="00D54B46" w:rsidP="00D54B46">
      <w:pPr>
        <w:rPr>
          <w:rFonts w:ascii="GHEA Grapalat" w:hAnsi="GHEA Grapalat"/>
        </w:rPr>
      </w:pPr>
      <w:r>
        <w:rPr>
          <w:rFonts w:ascii="GHEA Grapalat" w:hAnsi="GHEA Grapalat"/>
        </w:rPr>
        <w:br w:type="page"/>
      </w:r>
    </w:p>
    <w:p w14:paraId="5D2EBC73"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650080C9"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F598645" w14:textId="77777777" w:rsidR="00D54B46" w:rsidRPr="00AD29CE" w:rsidRDefault="00D54B46" w:rsidP="00D54B46">
      <w:pPr>
        <w:widowControl w:val="0"/>
        <w:spacing w:after="160" w:line="360" w:lineRule="auto"/>
        <w:rPr>
          <w:rFonts w:ascii="GHEA Grapalat" w:hAnsi="GHEA Grapalat"/>
        </w:rPr>
      </w:pPr>
    </w:p>
    <w:p w14:paraId="0880EA73" w14:textId="77777777" w:rsidR="00D54B46" w:rsidRPr="00565EAA" w:rsidRDefault="00D54B46" w:rsidP="00D54B46">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54AEE809" w14:textId="77777777" w:rsidR="00D54B46" w:rsidRPr="00007AA4" w:rsidRDefault="00D54B46" w:rsidP="00D54B46">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55088C31" w14:textId="77777777" w:rsidR="00D54B46" w:rsidRPr="00F65D1E"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5A78CD" w:rsidRDefault="00D54B46" w:rsidP="00D54B46">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78FB30ED" w14:textId="77777777" w:rsidR="00D54B46" w:rsidRPr="0096584B" w:rsidRDefault="00D54B46" w:rsidP="00D54B46">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5790F160" w14:textId="77777777" w:rsidR="00D54B46" w:rsidRPr="00C7119C" w:rsidRDefault="00D54B46" w:rsidP="00D54B46">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6E88E4B0" w14:textId="77777777" w:rsidR="00D54B46" w:rsidRPr="005A78CD" w:rsidRDefault="00D54B46" w:rsidP="00D54B46">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14BA1499" w14:textId="77777777" w:rsidR="00D54B46" w:rsidRPr="0096584B" w:rsidRDefault="00D54B46" w:rsidP="00D54B46">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41B4F159" w14:textId="77777777" w:rsidR="00D54B46" w:rsidRPr="00A979AE" w:rsidRDefault="00D54B46" w:rsidP="00D54B46">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559BACE9" w14:textId="77777777" w:rsidR="00D54B46" w:rsidRPr="00E467E3" w:rsidRDefault="00D54B46" w:rsidP="00D54B46">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AD29CE"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AD29CE" w:rsidRDefault="00D54B46" w:rsidP="00EA35BC">
            <w:pPr>
              <w:widowControl w:val="0"/>
              <w:spacing w:after="120"/>
              <w:jc w:val="center"/>
              <w:rPr>
                <w:rFonts w:ascii="GHEA Grapalat" w:hAnsi="GHEA Grapalat" w:cs="Sylfaen"/>
                <w:bCs/>
              </w:rPr>
            </w:pPr>
            <w:r w:rsidRPr="00AD29CE">
              <w:rPr>
                <w:rFonts w:ascii="GHEA Grapalat" w:hAnsi="GHEA Grapalat"/>
              </w:rPr>
              <w:t>Услуги</w:t>
            </w:r>
          </w:p>
        </w:tc>
      </w:tr>
      <w:tr w:rsidR="00D54B46" w:rsidRPr="00AD29CE"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объем (фактический)</w:t>
            </w:r>
          </w:p>
        </w:tc>
      </w:tr>
      <w:tr w:rsidR="00D54B46" w:rsidRPr="00AD29CE"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AD29CE" w:rsidRDefault="00D54B46" w:rsidP="00EA35BC">
            <w:pPr>
              <w:widowControl w:val="0"/>
              <w:spacing w:after="120"/>
              <w:rPr>
                <w:rFonts w:ascii="GHEA Grapalat" w:hAnsi="GHEA Grapalat" w:cs="Sylfaen"/>
              </w:rPr>
            </w:pPr>
          </w:p>
        </w:tc>
      </w:tr>
      <w:tr w:rsidR="00D54B46" w:rsidRPr="00AD29CE"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AD29CE" w:rsidRDefault="00D54B46" w:rsidP="00EA35BC">
            <w:pPr>
              <w:widowControl w:val="0"/>
              <w:spacing w:after="120"/>
              <w:rPr>
                <w:rFonts w:ascii="GHEA Grapalat" w:hAnsi="GHEA Grapalat" w:cs="Sylfaen"/>
              </w:rPr>
            </w:pPr>
          </w:p>
        </w:tc>
      </w:tr>
    </w:tbl>
    <w:p w14:paraId="06EAF82B"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Default="00D54B46" w:rsidP="00D54B46">
      <w:pPr>
        <w:rPr>
          <w:rFonts w:ascii="GHEA Grapalat" w:hAnsi="GHEA Grapalat" w:cs="Sylfaen"/>
        </w:rPr>
      </w:pPr>
      <w:r>
        <w:rPr>
          <w:rFonts w:ascii="GHEA Grapalat" w:hAnsi="GHEA Grapalat" w:cs="Sylfaen"/>
        </w:rPr>
        <w:br w:type="page"/>
      </w:r>
    </w:p>
    <w:p w14:paraId="39E684EF"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5B8692F9"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AD29CE" w14:paraId="0760454B" w14:textId="77777777" w:rsidTr="00EA35BC">
        <w:tc>
          <w:tcPr>
            <w:tcW w:w="4785" w:type="dxa"/>
          </w:tcPr>
          <w:p w14:paraId="54C1459B"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15981B69"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134EFFED" w14:textId="77777777" w:rsidR="00D54B46" w:rsidRPr="00AD29CE" w:rsidRDefault="00D54B46" w:rsidP="00D54B46">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58BCEAFB"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AD29CE" w14:paraId="071B7FC2" w14:textId="77777777" w:rsidTr="00EA35BC">
        <w:trPr>
          <w:tblCellSpacing w:w="7" w:type="dxa"/>
          <w:jc w:val="center"/>
        </w:trPr>
        <w:tc>
          <w:tcPr>
            <w:tcW w:w="0" w:type="auto"/>
            <w:vAlign w:val="center"/>
          </w:tcPr>
          <w:p w14:paraId="628F8EC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38644759"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7A11F4E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1DEC2386"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D54B46" w:rsidRPr="00AD29CE" w14:paraId="7B942449" w14:textId="77777777" w:rsidTr="00EA35BC">
        <w:trPr>
          <w:tblCellSpacing w:w="7" w:type="dxa"/>
          <w:jc w:val="center"/>
        </w:trPr>
        <w:tc>
          <w:tcPr>
            <w:tcW w:w="0" w:type="auto"/>
            <w:vAlign w:val="center"/>
          </w:tcPr>
          <w:p w14:paraId="4500F22B"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50573A68"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3D687901"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6BF6F14E"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D54B46" w:rsidRPr="00AD29CE" w14:paraId="45FE5EB1" w14:textId="77777777" w:rsidTr="00EA35BC">
        <w:trPr>
          <w:tblCellSpacing w:w="7" w:type="dxa"/>
          <w:jc w:val="center"/>
        </w:trPr>
        <w:tc>
          <w:tcPr>
            <w:tcW w:w="0" w:type="auto"/>
            <w:vAlign w:val="center"/>
          </w:tcPr>
          <w:p w14:paraId="7D40F489" w14:textId="77777777" w:rsidR="00D54B46" w:rsidRPr="00AD29CE" w:rsidRDefault="00D54B46" w:rsidP="00EA35BC">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3FF21AE3" w14:textId="77777777" w:rsidR="00D54B46" w:rsidRPr="00AD29CE"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AD29CE"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AD29CE"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Default="00D54B46" w:rsidP="00D54B46">
      <w:pPr>
        <w:widowControl w:val="0"/>
        <w:spacing w:after="160"/>
        <w:ind w:left="-142" w:firstLine="142"/>
        <w:jc w:val="center"/>
        <w:rPr>
          <w:rFonts w:ascii="GHEA Grapalat" w:hAnsi="GHEA Grapalat"/>
          <w:i/>
          <w:lang w:val="en-US"/>
        </w:rPr>
      </w:pPr>
    </w:p>
    <w:p w14:paraId="10A4C73A" w14:textId="77777777" w:rsidR="00D54B46" w:rsidRDefault="00D54B46" w:rsidP="00D54B46">
      <w:pPr>
        <w:widowControl w:val="0"/>
        <w:spacing w:after="160"/>
        <w:ind w:left="-142" w:firstLine="142"/>
        <w:jc w:val="center"/>
        <w:rPr>
          <w:rFonts w:ascii="GHEA Grapalat" w:hAnsi="GHEA Grapalat"/>
          <w:i/>
          <w:lang w:val="en-US"/>
        </w:rPr>
      </w:pPr>
    </w:p>
    <w:p w14:paraId="1C7BC341" w14:textId="77777777" w:rsidR="00D54B46" w:rsidRDefault="00D54B46" w:rsidP="00D54B46">
      <w:pPr>
        <w:widowControl w:val="0"/>
        <w:spacing w:after="160"/>
        <w:ind w:left="-142" w:firstLine="142"/>
        <w:jc w:val="center"/>
        <w:rPr>
          <w:rFonts w:ascii="GHEA Grapalat" w:hAnsi="GHEA Grapalat"/>
          <w:i/>
          <w:lang w:val="en-US"/>
        </w:rPr>
      </w:pPr>
    </w:p>
    <w:p w14:paraId="52FE5D85" w14:textId="77777777" w:rsidR="00D54B46" w:rsidRDefault="00D54B46" w:rsidP="00D54B46">
      <w:pPr>
        <w:widowControl w:val="0"/>
        <w:spacing w:after="160"/>
        <w:ind w:left="-142" w:firstLine="142"/>
        <w:jc w:val="center"/>
        <w:rPr>
          <w:rFonts w:ascii="GHEA Grapalat" w:hAnsi="GHEA Grapalat"/>
          <w:i/>
          <w:lang w:val="en-US"/>
        </w:rPr>
      </w:pPr>
    </w:p>
    <w:p w14:paraId="0356870B" w14:textId="77777777" w:rsidR="00D54B46" w:rsidRDefault="00D54B46" w:rsidP="00D54B46">
      <w:pPr>
        <w:widowControl w:val="0"/>
        <w:spacing w:after="160"/>
        <w:ind w:left="-142" w:firstLine="142"/>
        <w:jc w:val="center"/>
        <w:rPr>
          <w:rFonts w:ascii="GHEA Grapalat" w:hAnsi="GHEA Grapalat"/>
          <w:i/>
          <w:lang w:val="en-US"/>
        </w:rPr>
      </w:pPr>
    </w:p>
    <w:p w14:paraId="29876EAA" w14:textId="77777777" w:rsidR="00D54B46" w:rsidRDefault="00D54B46" w:rsidP="00D54B46">
      <w:pPr>
        <w:widowControl w:val="0"/>
        <w:spacing w:after="160"/>
        <w:ind w:left="-142" w:firstLine="142"/>
        <w:jc w:val="center"/>
        <w:rPr>
          <w:rFonts w:ascii="GHEA Grapalat" w:hAnsi="GHEA Grapalat"/>
          <w:i/>
          <w:lang w:val="en-US"/>
        </w:rPr>
      </w:pPr>
    </w:p>
    <w:p w14:paraId="4BAD360A" w14:textId="77777777" w:rsidR="00D54B46" w:rsidRDefault="00D54B46" w:rsidP="00D54B46">
      <w:pPr>
        <w:widowControl w:val="0"/>
        <w:spacing w:after="160"/>
        <w:ind w:left="-142" w:firstLine="142"/>
        <w:jc w:val="center"/>
        <w:rPr>
          <w:rFonts w:ascii="GHEA Grapalat" w:hAnsi="GHEA Grapalat"/>
          <w:i/>
          <w:lang w:val="en-US"/>
        </w:rPr>
      </w:pPr>
    </w:p>
    <w:p w14:paraId="4EFF0602" w14:textId="77777777" w:rsidR="00D54B46" w:rsidRDefault="00D54B46" w:rsidP="00D54B46">
      <w:pPr>
        <w:widowControl w:val="0"/>
        <w:spacing w:after="160"/>
        <w:ind w:left="-142" w:firstLine="142"/>
        <w:jc w:val="center"/>
        <w:rPr>
          <w:rFonts w:ascii="GHEA Grapalat" w:hAnsi="GHEA Grapalat"/>
          <w:i/>
          <w:lang w:val="en-US"/>
        </w:rPr>
      </w:pPr>
    </w:p>
    <w:p w14:paraId="2896558B" w14:textId="77777777" w:rsidR="00D54B46" w:rsidRDefault="00D54B46" w:rsidP="00D54B46">
      <w:pPr>
        <w:widowControl w:val="0"/>
        <w:spacing w:after="160"/>
        <w:ind w:left="-142" w:firstLine="142"/>
        <w:jc w:val="center"/>
        <w:rPr>
          <w:rFonts w:ascii="GHEA Grapalat" w:hAnsi="GHEA Grapalat"/>
          <w:i/>
          <w:lang w:val="en-US"/>
        </w:rPr>
      </w:pPr>
    </w:p>
    <w:p w14:paraId="2A5C6EAB" w14:textId="77777777" w:rsidR="00D54B46" w:rsidRDefault="00D54B46" w:rsidP="00D54B46">
      <w:pPr>
        <w:widowControl w:val="0"/>
        <w:spacing w:after="160"/>
        <w:ind w:left="-142" w:firstLine="142"/>
        <w:jc w:val="center"/>
        <w:rPr>
          <w:rFonts w:ascii="GHEA Grapalat" w:hAnsi="GHEA Grapalat"/>
          <w:i/>
          <w:lang w:val="en-US"/>
        </w:rPr>
      </w:pPr>
    </w:p>
    <w:p w14:paraId="370E604D" w14:textId="77777777" w:rsidR="00D54B46" w:rsidRDefault="00D54B46" w:rsidP="00D54B46">
      <w:pPr>
        <w:widowControl w:val="0"/>
        <w:spacing w:after="160"/>
        <w:ind w:left="-142" w:firstLine="142"/>
        <w:jc w:val="center"/>
        <w:rPr>
          <w:rFonts w:ascii="GHEA Grapalat" w:hAnsi="GHEA Grapalat"/>
          <w:i/>
          <w:lang w:val="en-US"/>
        </w:rPr>
      </w:pPr>
    </w:p>
    <w:p w14:paraId="3D913D12" w14:textId="77777777" w:rsidR="00D54B46" w:rsidRDefault="00D54B46" w:rsidP="00D54B46">
      <w:pPr>
        <w:widowControl w:val="0"/>
        <w:spacing w:after="160"/>
        <w:ind w:left="-142" w:firstLine="142"/>
        <w:jc w:val="center"/>
        <w:rPr>
          <w:rFonts w:ascii="GHEA Grapalat" w:hAnsi="GHEA Grapalat"/>
          <w:i/>
          <w:lang w:val="en-US"/>
        </w:rPr>
      </w:pPr>
    </w:p>
    <w:p w14:paraId="07E09FE1" w14:textId="77777777" w:rsidR="00D54B46" w:rsidRDefault="00D54B46" w:rsidP="00D54B46">
      <w:pPr>
        <w:widowControl w:val="0"/>
        <w:spacing w:after="160"/>
        <w:ind w:left="-142" w:firstLine="142"/>
        <w:jc w:val="center"/>
        <w:rPr>
          <w:rFonts w:ascii="GHEA Grapalat" w:hAnsi="GHEA Grapalat"/>
          <w:i/>
          <w:lang w:val="en-US"/>
        </w:rPr>
      </w:pPr>
    </w:p>
    <w:p w14:paraId="4F622107" w14:textId="77777777" w:rsidR="00D54B46" w:rsidRDefault="00D54B46" w:rsidP="00D54B46">
      <w:pPr>
        <w:widowControl w:val="0"/>
        <w:spacing w:after="160"/>
        <w:ind w:left="-142" w:firstLine="142"/>
        <w:jc w:val="center"/>
        <w:rPr>
          <w:rFonts w:ascii="GHEA Grapalat" w:hAnsi="GHEA Grapalat"/>
          <w:i/>
          <w:lang w:val="en-US"/>
        </w:rPr>
      </w:pPr>
    </w:p>
    <w:p w14:paraId="0299DC6B" w14:textId="77777777" w:rsidR="00D54B46" w:rsidRDefault="00D54B46" w:rsidP="00D54B46">
      <w:pPr>
        <w:widowControl w:val="0"/>
        <w:spacing w:after="160"/>
        <w:ind w:left="-142" w:firstLine="142"/>
        <w:jc w:val="center"/>
        <w:rPr>
          <w:rFonts w:ascii="GHEA Grapalat" w:hAnsi="GHEA Grapalat"/>
          <w:i/>
          <w:lang w:val="en-US"/>
        </w:rPr>
      </w:pPr>
    </w:p>
    <w:p w14:paraId="5D8C2DE3"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lastRenderedPageBreak/>
        <w:t>Приложение № 4</w:t>
      </w:r>
    </w:p>
    <w:p w14:paraId="65C93847"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7380DB53" w14:textId="77777777" w:rsidR="003A45B5" w:rsidRPr="00A33C34" w:rsidRDefault="003A45B5" w:rsidP="003A45B5">
      <w:pPr>
        <w:jc w:val="center"/>
        <w:rPr>
          <w:rFonts w:ascii="GHEA Grapalat" w:hAnsi="GHEA Grapalat" w:cs="GHEA Grapalat"/>
        </w:rPr>
      </w:pPr>
    </w:p>
    <w:p w14:paraId="316AEFB2" w14:textId="77777777" w:rsidR="003A45B5" w:rsidRPr="00A33C34" w:rsidRDefault="003A45B5" w:rsidP="003A45B5">
      <w:pPr>
        <w:jc w:val="center"/>
        <w:rPr>
          <w:rFonts w:ascii="GHEA Grapalat" w:hAnsi="GHEA Grapalat" w:cs="GHEA Grapalat"/>
        </w:rPr>
      </w:pPr>
      <w:r w:rsidRPr="00A33C34">
        <w:rPr>
          <w:rFonts w:ascii="GHEA Grapalat" w:hAnsi="GHEA Grapalat" w:cs="GHEA Grapalat"/>
        </w:rPr>
        <w:t>УВЕДОМЛЕНИЕ</w:t>
      </w:r>
    </w:p>
    <w:p w14:paraId="6E7A52E8" w14:textId="77777777" w:rsidR="003A45B5" w:rsidRPr="00A33C34" w:rsidRDefault="003A45B5" w:rsidP="003A45B5">
      <w:pPr>
        <w:jc w:val="center"/>
        <w:rPr>
          <w:rFonts w:ascii="GHEA Grapalat" w:hAnsi="GHEA Grapalat" w:cs="GHEA Grapalat"/>
          <w:lang w:val="hy-AM"/>
        </w:rPr>
      </w:pPr>
    </w:p>
    <w:p w14:paraId="65CB86EA" w14:textId="77777777" w:rsidR="003A45B5" w:rsidRPr="00A33C34" w:rsidRDefault="003A45B5" w:rsidP="003A45B5">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4C03A9EE" w14:textId="77777777" w:rsidR="003A45B5" w:rsidRPr="00A33C34" w:rsidRDefault="003A45B5" w:rsidP="003A45B5">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финансового</w:t>
      </w:r>
      <w:proofErr w:type="spellEnd"/>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агента</w:t>
      </w:r>
      <w:proofErr w:type="spellEnd"/>
    </w:p>
    <w:p w14:paraId="439AF105" w14:textId="77777777" w:rsidR="003A45B5" w:rsidRPr="00A33C34" w:rsidRDefault="003A45B5" w:rsidP="003A45B5">
      <w:pPr>
        <w:rPr>
          <w:rFonts w:ascii="GHEA Grapalat" w:hAnsi="GHEA Grapalat"/>
          <w:vertAlign w:val="superscript"/>
          <w:lang w:val="es-ES"/>
        </w:rPr>
      </w:pPr>
    </w:p>
    <w:p w14:paraId="2A1D1353" w14:textId="77777777" w:rsidR="003A45B5" w:rsidRPr="00A33C34" w:rsidRDefault="003A45B5" w:rsidP="003A45B5">
      <w:pPr>
        <w:pStyle w:val="ListParagraph"/>
        <w:numPr>
          <w:ilvl w:val="0"/>
          <w:numId w:val="38"/>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387B2E12" w14:textId="77777777" w:rsidR="003A45B5" w:rsidRPr="00A33C34" w:rsidRDefault="003A45B5" w:rsidP="003A45B5">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68A336FD" w14:textId="77777777" w:rsidR="003A45B5" w:rsidRPr="00A33C34" w:rsidRDefault="003A45B5" w:rsidP="003A45B5">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w:t>
      </w:r>
      <w:proofErr w:type="gramStart"/>
      <w:r w:rsidRPr="00A33C34">
        <w:rPr>
          <w:rFonts w:ascii="GHEA Grapalat" w:hAnsi="GHEA Grapalat" w:cs="Sylfaen"/>
          <w:sz w:val="20"/>
          <w:szCs w:val="20"/>
        </w:rPr>
        <w:t xml:space="preserve">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w:t>
      </w:r>
      <w:proofErr w:type="gramEnd"/>
      <w:r w:rsidRPr="00A33C34">
        <w:rPr>
          <w:rFonts w:ascii="GHEA Grapalat" w:hAnsi="GHEA Grapalat"/>
          <w:i/>
          <w:sz w:val="20"/>
          <w:szCs w:val="20"/>
          <w:lang w:val="af-ZA"/>
        </w:rPr>
        <w:t>_</w:t>
      </w:r>
      <w:proofErr w:type="gramStart"/>
      <w:r w:rsidRPr="00A33C34">
        <w:rPr>
          <w:rFonts w:ascii="GHEA Grapalat" w:hAnsi="GHEA Grapalat"/>
          <w:i/>
          <w:sz w:val="20"/>
          <w:szCs w:val="20"/>
          <w:lang w:val="af-ZA"/>
        </w:rPr>
        <w:t>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_</w:t>
      </w:r>
      <w:proofErr w:type="gramEnd"/>
      <w:r w:rsidRPr="00A33C34">
        <w:rPr>
          <w:rFonts w:ascii="GHEA Grapalat" w:hAnsi="GHEA Grapalat"/>
          <w:i/>
          <w:sz w:val="20"/>
          <w:szCs w:val="20"/>
          <w:u w:val="single"/>
        </w:rPr>
        <w:t xml:space="preserve">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w:t>
      </w:r>
      <w:proofErr w:type="gramStart"/>
      <w:r w:rsidRPr="00A33C34">
        <w:rPr>
          <w:rFonts w:ascii="GHEA Grapalat" w:hAnsi="GHEA Grapalat" w:cs="Sylfaen"/>
          <w:sz w:val="20"/>
          <w:szCs w:val="20"/>
        </w:rPr>
        <w:t xml:space="preserve">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w:t>
      </w:r>
      <w:proofErr w:type="gramEnd"/>
      <w:r w:rsidRPr="00A33C34">
        <w:rPr>
          <w:rFonts w:ascii="GHEA Grapalat" w:hAnsi="GHEA Grapalat" w:cs="Sylfaen"/>
          <w:sz w:val="20"/>
          <w:szCs w:val="20"/>
        </w:rPr>
        <w:t xml:space="preserve"> ------------------------- - ом</w:t>
      </w:r>
    </w:p>
    <w:p w14:paraId="58816891" w14:textId="77777777" w:rsidR="003A45B5" w:rsidRPr="00A33C34" w:rsidRDefault="003A45B5" w:rsidP="003A45B5">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779568A6" w14:textId="77777777" w:rsidR="003A45B5" w:rsidRPr="00A33C34" w:rsidRDefault="003A45B5" w:rsidP="003A45B5">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w:t>
      </w:r>
      <w:proofErr w:type="gramStart"/>
      <w:r w:rsidRPr="00A33C34">
        <w:rPr>
          <w:rFonts w:ascii="GHEA Grapalat" w:hAnsi="GHEA Grapalat" w:cs="Sylfaen"/>
          <w:sz w:val="20"/>
          <w:szCs w:val="20"/>
          <w:lang w:val="es-ES"/>
        </w:rPr>
        <w:t xml:space="preserve">20  </w:t>
      </w:r>
      <w:r w:rsidRPr="00A33C34">
        <w:rPr>
          <w:rFonts w:ascii="GHEA Grapalat" w:hAnsi="GHEA Grapalat" w:cs="Sylfaen"/>
          <w:sz w:val="20"/>
          <w:szCs w:val="20"/>
        </w:rPr>
        <w:t>года</w:t>
      </w:r>
      <w:proofErr w:type="gramEnd"/>
      <w:r w:rsidRPr="00A33C34">
        <w:rPr>
          <w:rFonts w:ascii="GHEA Grapalat" w:hAnsi="GHEA Grapalat" w:cs="Sylfaen"/>
          <w:sz w:val="20"/>
          <w:szCs w:val="20"/>
        </w:rPr>
        <w:t xml:space="preserve">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39DCB0AD" w14:textId="77777777" w:rsidR="003A45B5" w:rsidRPr="00A33C34" w:rsidRDefault="003A45B5" w:rsidP="003A45B5">
      <w:pPr>
        <w:rPr>
          <w:rFonts w:ascii="GHEA Grapalat" w:hAnsi="GHEA Grapalat" w:cs="Sylfaen"/>
          <w:sz w:val="20"/>
          <w:szCs w:val="20"/>
          <w:lang w:val="es-ES"/>
        </w:rPr>
      </w:pPr>
    </w:p>
    <w:p w14:paraId="6272A6CD" w14:textId="77777777" w:rsidR="003A45B5" w:rsidRPr="00A33C34" w:rsidRDefault="003A45B5" w:rsidP="003A45B5">
      <w:pPr>
        <w:pStyle w:val="ListParagraph"/>
        <w:numPr>
          <w:ilvl w:val="0"/>
          <w:numId w:val="38"/>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 .</w:t>
      </w:r>
    </w:p>
    <w:p w14:paraId="6375EB06" w14:textId="77777777" w:rsidR="003A45B5" w:rsidRPr="00A33C34" w:rsidRDefault="003A45B5" w:rsidP="003A45B5">
      <w:pPr>
        <w:jc w:val="center"/>
        <w:rPr>
          <w:rFonts w:ascii="GHEA Grapalat" w:hAnsi="GHEA Grapalat" w:cs="GHEA Grapalat"/>
          <w:lang w:val="es-ES"/>
        </w:rPr>
      </w:pPr>
    </w:p>
    <w:p w14:paraId="3DC63C3E" w14:textId="77777777" w:rsidR="003A45B5" w:rsidRPr="00A33C34" w:rsidRDefault="003A45B5" w:rsidP="003A45B5">
      <w:pPr>
        <w:ind w:firstLine="709"/>
        <w:rPr>
          <w:lang w:val="es-ES"/>
        </w:rPr>
      </w:pPr>
    </w:p>
    <w:p w14:paraId="7901E20C" w14:textId="77777777" w:rsidR="003A45B5" w:rsidRPr="00A33C34" w:rsidRDefault="003A45B5" w:rsidP="003A45B5">
      <w:pPr>
        <w:ind w:firstLine="709"/>
        <w:rPr>
          <w:lang w:val="es-ES"/>
        </w:rPr>
      </w:pPr>
    </w:p>
    <w:p w14:paraId="5849EA28" w14:textId="77777777" w:rsidR="003A45B5" w:rsidRPr="00A33C34" w:rsidRDefault="003A45B5" w:rsidP="003A45B5">
      <w:pPr>
        <w:ind w:firstLine="709"/>
        <w:rPr>
          <w:lang w:val="es-ES"/>
        </w:rPr>
      </w:pPr>
    </w:p>
    <w:p w14:paraId="26A8EDDA" w14:textId="77777777" w:rsidR="003A45B5" w:rsidRPr="00A33C34" w:rsidRDefault="003A45B5" w:rsidP="003A45B5">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39B99E8F" w14:textId="77777777" w:rsidR="003A45B5" w:rsidRPr="00A33C34" w:rsidRDefault="003A45B5" w:rsidP="003A45B5">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2104B00A" w14:textId="77777777" w:rsidR="003A45B5" w:rsidRPr="00A33C34" w:rsidRDefault="003A45B5" w:rsidP="003A45B5">
      <w:pPr>
        <w:jc w:val="right"/>
        <w:rPr>
          <w:rFonts w:ascii="GHEA Grapalat" w:hAnsi="GHEA Grapalat"/>
          <w:sz w:val="20"/>
          <w:lang w:val="hy-AM"/>
        </w:rPr>
      </w:pPr>
      <w:r w:rsidRPr="00A33C34">
        <w:rPr>
          <w:rFonts w:ascii="GHEA Grapalat" w:hAnsi="GHEA Grapalat"/>
          <w:sz w:val="20"/>
          <w:lang w:val="hy-AM"/>
        </w:rPr>
        <w:t xml:space="preserve">    </w:t>
      </w:r>
    </w:p>
    <w:p w14:paraId="4BE22C2D"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3EC58B32"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3B79D6A1" w14:textId="77777777" w:rsidR="003A45B5" w:rsidRPr="00A33C34"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w:t>
      </w:r>
      <w:proofErr w:type="gramStart"/>
      <w:r w:rsidRPr="00A33C34">
        <w:rPr>
          <w:rFonts w:ascii="GHEA Grapalat" w:hAnsi="GHEA Grapalat" w:cs="Sylfaen"/>
          <w:sz w:val="20"/>
          <w:szCs w:val="20"/>
          <w:lang w:val="es-ES"/>
        </w:rPr>
        <w:t xml:space="preserve">20  </w:t>
      </w:r>
      <w:r w:rsidRPr="00A33C34">
        <w:rPr>
          <w:rFonts w:ascii="GHEA Grapalat" w:hAnsi="GHEA Grapalat" w:cs="Sylfaen"/>
          <w:sz w:val="20"/>
          <w:szCs w:val="20"/>
        </w:rPr>
        <w:t>г.</w:t>
      </w:r>
      <w:proofErr w:type="gramEnd"/>
      <w:r w:rsidRPr="00A33C34">
        <w:rPr>
          <w:rFonts w:ascii="GHEA Grapalat" w:hAnsi="GHEA Grapalat"/>
          <w:sz w:val="20"/>
          <w:lang w:val="hy-AM"/>
        </w:rPr>
        <w:tab/>
      </w:r>
    </w:p>
    <w:sectPr w:rsidR="008D352C" w:rsidRPr="00A33C34" w:rsidSect="003B2F27">
      <w:footerReference w:type="default" r:id="rId1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DD5BC0" w14:textId="77777777" w:rsidR="00535D5A" w:rsidRDefault="00535D5A">
      <w:r>
        <w:separator/>
      </w:r>
    </w:p>
  </w:endnote>
  <w:endnote w:type="continuationSeparator" w:id="0">
    <w:p w14:paraId="201CD0F0" w14:textId="77777777" w:rsidR="00535D5A" w:rsidRDefault="00535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w:t>
        </w:r>
        <w:r w:rsidR="00D67124">
          <w:rPr>
            <w:rFonts w:ascii="GHEA Grapalat" w:hAnsi="GHEA Grapalat"/>
            <w:noProof/>
            <w:sz w:val="24"/>
            <w:szCs w:val="24"/>
          </w:rPr>
          <w:t>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C06385" w14:textId="77777777" w:rsidR="00535D5A" w:rsidRDefault="00535D5A">
      <w:r>
        <w:separator/>
      </w:r>
    </w:p>
  </w:footnote>
  <w:footnote w:type="continuationSeparator" w:id="0">
    <w:p w14:paraId="36A00371" w14:textId="77777777" w:rsidR="00535D5A" w:rsidRDefault="00535D5A">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8">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9">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0">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1">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2">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3">
    <w:p w14:paraId="6E808D87" w14:textId="77777777" w:rsidR="00D54B46" w:rsidRPr="00CA2754" w:rsidRDefault="00D54B46"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58702A"/>
    <w:multiLevelType w:val="hybridMultilevel"/>
    <w:tmpl w:val="70C824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5"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2"/>
  </w:num>
  <w:num w:numId="2" w16cid:durableId="780689810">
    <w:abstractNumId w:val="12"/>
  </w:num>
  <w:num w:numId="3" w16cid:durableId="1034235437">
    <w:abstractNumId w:val="21"/>
  </w:num>
  <w:num w:numId="4" w16cid:durableId="172915178">
    <w:abstractNumId w:val="17"/>
  </w:num>
  <w:num w:numId="5" w16cid:durableId="1549343949">
    <w:abstractNumId w:val="26"/>
  </w:num>
  <w:num w:numId="6" w16cid:durableId="2034450869">
    <w:abstractNumId w:val="22"/>
    <w:lvlOverride w:ilvl="0">
      <w:startOverride w:val="1"/>
    </w:lvlOverride>
    <w:lvlOverride w:ilvl="1"/>
    <w:lvlOverride w:ilvl="2"/>
    <w:lvlOverride w:ilvl="3"/>
    <w:lvlOverride w:ilvl="4"/>
    <w:lvlOverride w:ilvl="5"/>
    <w:lvlOverride w:ilvl="6"/>
    <w:lvlOverride w:ilvl="7"/>
    <w:lvlOverride w:ilvl="8"/>
  </w:num>
  <w:num w:numId="7" w16cid:durableId="14768759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19"/>
  </w:num>
  <w:num w:numId="10" w16cid:durableId="1521895785">
    <w:abstractNumId w:val="7"/>
  </w:num>
  <w:num w:numId="11" w16cid:durableId="2110999915">
    <w:abstractNumId w:val="10"/>
  </w:num>
  <w:num w:numId="12" w16cid:durableId="1921283486">
    <w:abstractNumId w:val="33"/>
  </w:num>
  <w:num w:numId="13" w16cid:durableId="203711224">
    <w:abstractNumId w:val="29"/>
  </w:num>
  <w:num w:numId="14" w16cid:durableId="507986841">
    <w:abstractNumId w:val="15"/>
  </w:num>
  <w:num w:numId="15" w16cid:durableId="1067076378">
    <w:abstractNumId w:val="31"/>
  </w:num>
  <w:num w:numId="16" w16cid:durableId="44526410">
    <w:abstractNumId w:val="16"/>
  </w:num>
  <w:num w:numId="17" w16cid:durableId="1305820026">
    <w:abstractNumId w:val="8"/>
  </w:num>
  <w:num w:numId="18" w16cid:durableId="112142434">
    <w:abstractNumId w:val="1"/>
  </w:num>
  <w:num w:numId="19" w16cid:durableId="965434073">
    <w:abstractNumId w:val="18"/>
  </w:num>
  <w:num w:numId="20" w16cid:durableId="1909341790">
    <w:abstractNumId w:val="18"/>
  </w:num>
  <w:num w:numId="21" w16cid:durableId="1501734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3"/>
  </w:num>
  <w:num w:numId="23" w16cid:durableId="1849716574">
    <w:abstractNumId w:val="9"/>
  </w:num>
  <w:num w:numId="24" w16cid:durableId="1653831663">
    <w:abstractNumId w:val="20"/>
  </w:num>
  <w:num w:numId="25" w16cid:durableId="159642">
    <w:abstractNumId w:val="14"/>
  </w:num>
  <w:num w:numId="26" w16cid:durableId="313875938">
    <w:abstractNumId w:val="6"/>
  </w:num>
  <w:num w:numId="27" w16cid:durableId="2031569558">
    <w:abstractNumId w:val="5"/>
  </w:num>
  <w:num w:numId="28" w16cid:durableId="593704355">
    <w:abstractNumId w:val="0"/>
  </w:num>
  <w:num w:numId="29" w16cid:durableId="1782602196">
    <w:abstractNumId w:val="11"/>
  </w:num>
  <w:num w:numId="30" w16cid:durableId="854610540">
    <w:abstractNumId w:val="28"/>
  </w:num>
  <w:num w:numId="31" w16cid:durableId="308675740">
    <w:abstractNumId w:val="25"/>
  </w:num>
  <w:num w:numId="32" w16cid:durableId="429355547">
    <w:abstractNumId w:val="24"/>
  </w:num>
  <w:num w:numId="33" w16cid:durableId="327444820">
    <w:abstractNumId w:val="32"/>
  </w:num>
  <w:num w:numId="34" w16cid:durableId="1158501212">
    <w:abstractNumId w:val="27"/>
  </w:num>
  <w:num w:numId="35" w16cid:durableId="1109549713">
    <w:abstractNumId w:val="2"/>
  </w:num>
  <w:num w:numId="36" w16cid:durableId="1295676862">
    <w:abstractNumId w:val="13"/>
  </w:num>
  <w:num w:numId="37" w16cid:durableId="1199590671">
    <w:abstractNumId w:val="30"/>
  </w:num>
  <w:num w:numId="38" w16cid:durableId="1515654555">
    <w:abstractNumId w:val="4"/>
  </w:num>
  <w:num w:numId="39" w16cid:durableId="282677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5BAA"/>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0B35"/>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13FB"/>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500"/>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5576"/>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B715E"/>
    <w:rsid w:val="001B7D6B"/>
    <w:rsid w:val="001C07C6"/>
    <w:rsid w:val="001C0849"/>
    <w:rsid w:val="001C1570"/>
    <w:rsid w:val="001C27A8"/>
    <w:rsid w:val="001C32A3"/>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CDB"/>
    <w:rsid w:val="0028726A"/>
    <w:rsid w:val="002909B4"/>
    <w:rsid w:val="0029127F"/>
    <w:rsid w:val="00291919"/>
    <w:rsid w:val="00291EFF"/>
    <w:rsid w:val="002926D4"/>
    <w:rsid w:val="00292A46"/>
    <w:rsid w:val="00293527"/>
    <w:rsid w:val="00293A25"/>
    <w:rsid w:val="00293A76"/>
    <w:rsid w:val="00293B45"/>
    <w:rsid w:val="002941F2"/>
    <w:rsid w:val="00294940"/>
    <w:rsid w:val="00294BD5"/>
    <w:rsid w:val="00294F67"/>
    <w:rsid w:val="00294FFF"/>
    <w:rsid w:val="0029515A"/>
    <w:rsid w:val="002951A1"/>
    <w:rsid w:val="00295AEE"/>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149"/>
    <w:rsid w:val="002B4457"/>
    <w:rsid w:val="002B4525"/>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743"/>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3B28"/>
    <w:rsid w:val="002F46A8"/>
    <w:rsid w:val="002F4914"/>
    <w:rsid w:val="002F49F9"/>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5D2"/>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54C5"/>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00C"/>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6A3"/>
    <w:rsid w:val="003C5795"/>
    <w:rsid w:val="003C58B1"/>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E61"/>
    <w:rsid w:val="003D56A5"/>
    <w:rsid w:val="003D5867"/>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B78"/>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D96"/>
    <w:rsid w:val="00447FFD"/>
    <w:rsid w:val="004504F0"/>
    <w:rsid w:val="00450C30"/>
    <w:rsid w:val="004521BB"/>
    <w:rsid w:val="00452896"/>
    <w:rsid w:val="00452FD4"/>
    <w:rsid w:val="00454695"/>
    <w:rsid w:val="00454D73"/>
    <w:rsid w:val="0045525D"/>
    <w:rsid w:val="004553CA"/>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CF1"/>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4F03"/>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048"/>
    <w:rsid w:val="004E037F"/>
    <w:rsid w:val="004E0B7B"/>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9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960"/>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5D5A"/>
    <w:rsid w:val="00536021"/>
    <w:rsid w:val="00536235"/>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1236"/>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637"/>
    <w:rsid w:val="005E0725"/>
    <w:rsid w:val="005E0E50"/>
    <w:rsid w:val="005E1533"/>
    <w:rsid w:val="005E1F72"/>
    <w:rsid w:val="005E21D8"/>
    <w:rsid w:val="005E226D"/>
    <w:rsid w:val="005E24FD"/>
    <w:rsid w:val="005E2F4D"/>
    <w:rsid w:val="005E2FA5"/>
    <w:rsid w:val="005E3152"/>
    <w:rsid w:val="005E349E"/>
    <w:rsid w:val="005E3501"/>
    <w:rsid w:val="005E3FC4"/>
    <w:rsid w:val="005E400B"/>
    <w:rsid w:val="005E4C20"/>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1F35"/>
    <w:rsid w:val="00632AC2"/>
    <w:rsid w:val="00632EAC"/>
    <w:rsid w:val="00633389"/>
    <w:rsid w:val="006333F6"/>
    <w:rsid w:val="006338EB"/>
    <w:rsid w:val="00633E1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3BE"/>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1FD2"/>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CA2"/>
    <w:rsid w:val="00675E0D"/>
    <w:rsid w:val="00676178"/>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5894"/>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1C27"/>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169"/>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5A9"/>
    <w:rsid w:val="00713746"/>
    <w:rsid w:val="00714A72"/>
    <w:rsid w:val="00714E99"/>
    <w:rsid w:val="0071576D"/>
    <w:rsid w:val="007166E1"/>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BF6"/>
    <w:rsid w:val="00776E6C"/>
    <w:rsid w:val="00777846"/>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6F"/>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48E"/>
    <w:rsid w:val="007B3697"/>
    <w:rsid w:val="007B36E4"/>
    <w:rsid w:val="007B37A7"/>
    <w:rsid w:val="007B3F5F"/>
    <w:rsid w:val="007B4981"/>
    <w:rsid w:val="007B4FB7"/>
    <w:rsid w:val="007B5EC3"/>
    <w:rsid w:val="007B6621"/>
    <w:rsid w:val="007B6811"/>
    <w:rsid w:val="007B69B6"/>
    <w:rsid w:val="007B7EF5"/>
    <w:rsid w:val="007C081F"/>
    <w:rsid w:val="007C0837"/>
    <w:rsid w:val="007C10AE"/>
    <w:rsid w:val="007C13B3"/>
    <w:rsid w:val="007C14D9"/>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E6F04"/>
    <w:rsid w:val="007F12DE"/>
    <w:rsid w:val="007F1314"/>
    <w:rsid w:val="007F25FA"/>
    <w:rsid w:val="007F281F"/>
    <w:rsid w:val="007F336D"/>
    <w:rsid w:val="007F503F"/>
    <w:rsid w:val="007F5A5F"/>
    <w:rsid w:val="007F65F5"/>
    <w:rsid w:val="007F6722"/>
    <w:rsid w:val="008013BF"/>
    <w:rsid w:val="008013DA"/>
    <w:rsid w:val="00801411"/>
    <w:rsid w:val="00801641"/>
    <w:rsid w:val="00801AC7"/>
    <w:rsid w:val="008029EB"/>
    <w:rsid w:val="00802C55"/>
    <w:rsid w:val="008030B6"/>
    <w:rsid w:val="00803ED8"/>
    <w:rsid w:val="008040A9"/>
    <w:rsid w:val="0080437A"/>
    <w:rsid w:val="008055DB"/>
    <w:rsid w:val="00806645"/>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0908"/>
    <w:rsid w:val="0082102B"/>
    <w:rsid w:val="00821709"/>
    <w:rsid w:val="00821921"/>
    <w:rsid w:val="008223F5"/>
    <w:rsid w:val="00822887"/>
    <w:rsid w:val="00822942"/>
    <w:rsid w:val="008229D3"/>
    <w:rsid w:val="00822E50"/>
    <w:rsid w:val="008243FB"/>
    <w:rsid w:val="0082440E"/>
    <w:rsid w:val="00824F68"/>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5E4"/>
    <w:rsid w:val="00836C9C"/>
    <w:rsid w:val="00837337"/>
    <w:rsid w:val="00837F16"/>
    <w:rsid w:val="00837F3E"/>
    <w:rsid w:val="00840327"/>
    <w:rsid w:val="00840FE0"/>
    <w:rsid w:val="00842193"/>
    <w:rsid w:val="00842CDF"/>
    <w:rsid w:val="008435A4"/>
    <w:rsid w:val="008435DB"/>
    <w:rsid w:val="00843892"/>
    <w:rsid w:val="00843AD1"/>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DA1"/>
    <w:rsid w:val="00863E4D"/>
    <w:rsid w:val="00864147"/>
    <w:rsid w:val="0086443A"/>
    <w:rsid w:val="00865E9B"/>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AA9"/>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77E"/>
    <w:rsid w:val="00911F57"/>
    <w:rsid w:val="009123CA"/>
    <w:rsid w:val="00913798"/>
    <w:rsid w:val="00914B4A"/>
    <w:rsid w:val="00915104"/>
    <w:rsid w:val="00915337"/>
    <w:rsid w:val="009159DC"/>
    <w:rsid w:val="00915A97"/>
    <w:rsid w:val="00915E04"/>
    <w:rsid w:val="009160C2"/>
    <w:rsid w:val="00916A53"/>
    <w:rsid w:val="00917234"/>
    <w:rsid w:val="00917FAA"/>
    <w:rsid w:val="00920009"/>
    <w:rsid w:val="0092041F"/>
    <w:rsid w:val="009218AA"/>
    <w:rsid w:val="00921ACE"/>
    <w:rsid w:val="009229DF"/>
    <w:rsid w:val="00922B2E"/>
    <w:rsid w:val="00923711"/>
    <w:rsid w:val="00924434"/>
    <w:rsid w:val="00926875"/>
    <w:rsid w:val="00926D22"/>
    <w:rsid w:val="00927888"/>
    <w:rsid w:val="00927EF7"/>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DA6"/>
    <w:rsid w:val="00944EB4"/>
    <w:rsid w:val="0094684E"/>
    <w:rsid w:val="009471C4"/>
    <w:rsid w:val="00947B00"/>
    <w:rsid w:val="00947D03"/>
    <w:rsid w:val="00950002"/>
    <w:rsid w:val="0095176C"/>
    <w:rsid w:val="0095199F"/>
    <w:rsid w:val="00951BC0"/>
    <w:rsid w:val="00951CE5"/>
    <w:rsid w:val="00952531"/>
    <w:rsid w:val="00953ADF"/>
    <w:rsid w:val="00953F12"/>
    <w:rsid w:val="00954425"/>
    <w:rsid w:val="009548D2"/>
    <w:rsid w:val="00954C8E"/>
    <w:rsid w:val="00955135"/>
    <w:rsid w:val="00955A1E"/>
    <w:rsid w:val="00955E87"/>
    <w:rsid w:val="00955F08"/>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F32"/>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5889"/>
    <w:rsid w:val="009B58F7"/>
    <w:rsid w:val="009B5ED1"/>
    <w:rsid w:val="009B6191"/>
    <w:rsid w:val="009B6D58"/>
    <w:rsid w:val="009B7A85"/>
    <w:rsid w:val="009C0ABA"/>
    <w:rsid w:val="009C192F"/>
    <w:rsid w:val="009C1A9B"/>
    <w:rsid w:val="009C1D0F"/>
    <w:rsid w:val="009C3A21"/>
    <w:rsid w:val="009C3B73"/>
    <w:rsid w:val="009C3EC5"/>
    <w:rsid w:val="009C5388"/>
    <w:rsid w:val="009C5A1D"/>
    <w:rsid w:val="009C5D65"/>
    <w:rsid w:val="009C6103"/>
    <w:rsid w:val="009C7913"/>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22A"/>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57B11"/>
    <w:rsid w:val="00A60D60"/>
    <w:rsid w:val="00A61383"/>
    <w:rsid w:val="00A61746"/>
    <w:rsid w:val="00A619F2"/>
    <w:rsid w:val="00A61A41"/>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5A62"/>
    <w:rsid w:val="00A86287"/>
    <w:rsid w:val="00A90E28"/>
    <w:rsid w:val="00A90FCD"/>
    <w:rsid w:val="00A911B3"/>
    <w:rsid w:val="00A921FF"/>
    <w:rsid w:val="00A928B7"/>
    <w:rsid w:val="00A92A32"/>
    <w:rsid w:val="00A93341"/>
    <w:rsid w:val="00A93710"/>
    <w:rsid w:val="00A9386B"/>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062"/>
    <w:rsid w:val="00AD0BEB"/>
    <w:rsid w:val="00AD0FE7"/>
    <w:rsid w:val="00AD11D1"/>
    <w:rsid w:val="00AD1BFE"/>
    <w:rsid w:val="00AD2081"/>
    <w:rsid w:val="00AD305B"/>
    <w:rsid w:val="00AD34C9"/>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BE8"/>
    <w:rsid w:val="00AF7C7D"/>
    <w:rsid w:val="00B00003"/>
    <w:rsid w:val="00B011DF"/>
    <w:rsid w:val="00B01495"/>
    <w:rsid w:val="00B01568"/>
    <w:rsid w:val="00B01A35"/>
    <w:rsid w:val="00B025A2"/>
    <w:rsid w:val="00B027B8"/>
    <w:rsid w:val="00B02A31"/>
    <w:rsid w:val="00B02B0C"/>
    <w:rsid w:val="00B03623"/>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406"/>
    <w:rsid w:val="00B225D5"/>
    <w:rsid w:val="00B2283B"/>
    <w:rsid w:val="00B23A55"/>
    <w:rsid w:val="00B23D4B"/>
    <w:rsid w:val="00B25447"/>
    <w:rsid w:val="00B2561E"/>
    <w:rsid w:val="00B2572B"/>
    <w:rsid w:val="00B25FC4"/>
    <w:rsid w:val="00B26643"/>
    <w:rsid w:val="00B2681D"/>
    <w:rsid w:val="00B2752E"/>
    <w:rsid w:val="00B30994"/>
    <w:rsid w:val="00B31440"/>
    <w:rsid w:val="00B32124"/>
    <w:rsid w:val="00B32C46"/>
    <w:rsid w:val="00B333DF"/>
    <w:rsid w:val="00B337B0"/>
    <w:rsid w:val="00B342EB"/>
    <w:rsid w:val="00B34BDA"/>
    <w:rsid w:val="00B351F5"/>
    <w:rsid w:val="00B359E8"/>
    <w:rsid w:val="00B3612B"/>
    <w:rsid w:val="00B36765"/>
    <w:rsid w:val="00B369D8"/>
    <w:rsid w:val="00B36DBB"/>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C96"/>
    <w:rsid w:val="00B71D73"/>
    <w:rsid w:val="00B720F8"/>
    <w:rsid w:val="00B72D8B"/>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54A7"/>
    <w:rsid w:val="00C061D3"/>
    <w:rsid w:val="00C061DC"/>
    <w:rsid w:val="00C062F8"/>
    <w:rsid w:val="00C06409"/>
    <w:rsid w:val="00C07F24"/>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1884"/>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23C"/>
    <w:rsid w:val="00C42879"/>
    <w:rsid w:val="00C428A0"/>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467"/>
    <w:rsid w:val="00C51512"/>
    <w:rsid w:val="00C52251"/>
    <w:rsid w:val="00C527F9"/>
    <w:rsid w:val="00C53663"/>
    <w:rsid w:val="00C53926"/>
    <w:rsid w:val="00C53D1C"/>
    <w:rsid w:val="00C54137"/>
    <w:rsid w:val="00C54CEE"/>
    <w:rsid w:val="00C551B9"/>
    <w:rsid w:val="00C5588A"/>
    <w:rsid w:val="00C56BBA"/>
    <w:rsid w:val="00C57190"/>
    <w:rsid w:val="00C57D7E"/>
    <w:rsid w:val="00C611EE"/>
    <w:rsid w:val="00C61F21"/>
    <w:rsid w:val="00C6256F"/>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0E5"/>
    <w:rsid w:val="00C9153B"/>
    <w:rsid w:val="00C91F69"/>
    <w:rsid w:val="00C94323"/>
    <w:rsid w:val="00C96DE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0DEF"/>
    <w:rsid w:val="00CD191C"/>
    <w:rsid w:val="00CD1E50"/>
    <w:rsid w:val="00CD3548"/>
    <w:rsid w:val="00CD4190"/>
    <w:rsid w:val="00CD435C"/>
    <w:rsid w:val="00CD4898"/>
    <w:rsid w:val="00CD6B60"/>
    <w:rsid w:val="00CD7A4F"/>
    <w:rsid w:val="00CD7C66"/>
    <w:rsid w:val="00CE081E"/>
    <w:rsid w:val="00CE0AC0"/>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296D"/>
    <w:rsid w:val="00CF34D0"/>
    <w:rsid w:val="00CF34DE"/>
    <w:rsid w:val="00CF38B3"/>
    <w:rsid w:val="00CF3B1A"/>
    <w:rsid w:val="00CF6DD9"/>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174A"/>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545"/>
    <w:rsid w:val="00D90640"/>
    <w:rsid w:val="00D90CDF"/>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A5B"/>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22B5"/>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31DF"/>
    <w:rsid w:val="00DF3688"/>
    <w:rsid w:val="00DF43AF"/>
    <w:rsid w:val="00DF4441"/>
    <w:rsid w:val="00DF44E3"/>
    <w:rsid w:val="00DF4C94"/>
    <w:rsid w:val="00DF5182"/>
    <w:rsid w:val="00DF749E"/>
    <w:rsid w:val="00E0026A"/>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840"/>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F0C"/>
    <w:rsid w:val="00E31A0F"/>
    <w:rsid w:val="00E326DD"/>
    <w:rsid w:val="00E327B8"/>
    <w:rsid w:val="00E32CC2"/>
    <w:rsid w:val="00E32D5B"/>
    <w:rsid w:val="00E33157"/>
    <w:rsid w:val="00E3357F"/>
    <w:rsid w:val="00E33E6B"/>
    <w:rsid w:val="00E33FDC"/>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3F20"/>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E11"/>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B73"/>
    <w:rsid w:val="00E77EEE"/>
    <w:rsid w:val="00E805B6"/>
    <w:rsid w:val="00E81D32"/>
    <w:rsid w:val="00E84171"/>
    <w:rsid w:val="00E8425F"/>
    <w:rsid w:val="00E84F82"/>
    <w:rsid w:val="00E8513D"/>
    <w:rsid w:val="00E85A49"/>
    <w:rsid w:val="00E861BF"/>
    <w:rsid w:val="00E862FA"/>
    <w:rsid w:val="00E86814"/>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F81"/>
    <w:rsid w:val="00EF6281"/>
    <w:rsid w:val="00EF6526"/>
    <w:rsid w:val="00EF71B7"/>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7A2"/>
    <w:rsid w:val="00F21C25"/>
    <w:rsid w:val="00F22027"/>
    <w:rsid w:val="00F2241E"/>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743"/>
    <w:rsid w:val="00F65839"/>
    <w:rsid w:val="00F658E7"/>
    <w:rsid w:val="00F65EB5"/>
    <w:rsid w:val="00F66688"/>
    <w:rsid w:val="00F667B5"/>
    <w:rsid w:val="00F67289"/>
    <w:rsid w:val="00F676CB"/>
    <w:rsid w:val="00F67946"/>
    <w:rsid w:val="00F67CD4"/>
    <w:rsid w:val="00F70E55"/>
    <w:rsid w:val="00F71F29"/>
    <w:rsid w:val="00F721AA"/>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2BEA"/>
    <w:rsid w:val="00FB35D5"/>
    <w:rsid w:val="00FB3AE9"/>
    <w:rsid w:val="00FB3AFB"/>
    <w:rsid w:val="00FB3CC9"/>
    <w:rsid w:val="00FB4ACF"/>
    <w:rsid w:val="00FB4AFE"/>
    <w:rsid w:val="00FB6BBB"/>
    <w:rsid w:val="00FB72F4"/>
    <w:rsid w:val="00FB7899"/>
    <w:rsid w:val="00FB78E7"/>
    <w:rsid w:val="00FB796B"/>
    <w:rsid w:val="00FC016A"/>
    <w:rsid w:val="00FC096C"/>
    <w:rsid w:val="00FC0B4B"/>
    <w:rsid w:val="00FC0C8E"/>
    <w:rsid w:val="00FC0FDC"/>
    <w:rsid w:val="00FC1506"/>
    <w:rsid w:val="00FC22F4"/>
    <w:rsid w:val="00FC283C"/>
    <w:rsid w:val="00FC2FB3"/>
    <w:rsid w:val="00FC4412"/>
    <w:rsid w:val="00FC4B16"/>
    <w:rsid w:val="00FC58D4"/>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semiHidden/>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87541038">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riam.grigoryan@yerevan.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3074</TotalTime>
  <Pages>81</Pages>
  <Words>18301</Words>
  <Characters>104322</Characters>
  <Application>Microsoft Office Word</Application>
  <DocSecurity>0</DocSecurity>
  <Lines>869</Lines>
  <Paragraphs>244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122379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23</cp:lastModifiedBy>
  <cp:revision>1908</cp:revision>
  <cp:lastPrinted>2018-02-16T07:12:00Z</cp:lastPrinted>
  <dcterms:created xsi:type="dcterms:W3CDTF">2019-10-28T07:04:00Z</dcterms:created>
  <dcterms:modified xsi:type="dcterms:W3CDTF">2026-02-13T11:19:00Z</dcterms:modified>
</cp:coreProperties>
</file>